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B02" w:rsidRDefault="00DD1B02" w:rsidP="009E5384">
      <w:pPr>
        <w:spacing w:line="560" w:lineRule="exact"/>
        <w:rPr>
          <w:sz w:val="84"/>
          <w:szCs w:val="84"/>
        </w:rPr>
      </w:pPr>
    </w:p>
    <w:p w:rsidR="00DD1B02" w:rsidRDefault="00DD1B02" w:rsidP="009E5384">
      <w:pPr>
        <w:spacing w:line="560" w:lineRule="exact"/>
        <w:rPr>
          <w:sz w:val="84"/>
          <w:szCs w:val="84"/>
        </w:rPr>
      </w:pPr>
    </w:p>
    <w:p w:rsidR="00DD1B02" w:rsidRDefault="00DD1B02" w:rsidP="009E5384">
      <w:pPr>
        <w:spacing w:line="560" w:lineRule="exact"/>
        <w:rPr>
          <w:sz w:val="84"/>
          <w:szCs w:val="84"/>
        </w:rPr>
      </w:pPr>
    </w:p>
    <w:p w:rsidR="00DD1B02" w:rsidRDefault="00DD1B02" w:rsidP="009E5384">
      <w:pPr>
        <w:spacing w:line="560" w:lineRule="exact"/>
        <w:rPr>
          <w:sz w:val="84"/>
          <w:szCs w:val="84"/>
        </w:rPr>
      </w:pPr>
    </w:p>
    <w:p w:rsidR="00DD1B02" w:rsidRPr="009E5384" w:rsidRDefault="003211A3" w:rsidP="009E5384">
      <w:pPr>
        <w:spacing w:line="560" w:lineRule="exact"/>
        <w:jc w:val="center"/>
        <w:rPr>
          <w:rFonts w:ascii="华文中宋" w:eastAsia="华文中宋" w:hAnsi="华文中宋"/>
          <w:sz w:val="52"/>
          <w:szCs w:val="52"/>
        </w:rPr>
      </w:pPr>
      <w:r w:rsidRPr="009E5384">
        <w:rPr>
          <w:rFonts w:ascii="华文中宋" w:eastAsia="华文中宋" w:hAnsi="华文中宋" w:hint="eastAsia"/>
          <w:sz w:val="52"/>
          <w:szCs w:val="52"/>
        </w:rPr>
        <w:t>2024年中国南海研究院</w:t>
      </w:r>
      <w:r w:rsidR="005B099B" w:rsidRPr="009E5384">
        <w:rPr>
          <w:rFonts w:ascii="华文中宋" w:eastAsia="华文中宋" w:hAnsi="华文中宋" w:hint="eastAsia"/>
          <w:sz w:val="52"/>
          <w:szCs w:val="52"/>
        </w:rPr>
        <w:t>部门预算</w:t>
      </w:r>
    </w:p>
    <w:p w:rsidR="00DD1B02" w:rsidRPr="003211A3" w:rsidRDefault="00DD1B02" w:rsidP="009E5384">
      <w:pPr>
        <w:spacing w:line="560" w:lineRule="exact"/>
        <w:ind w:firstLine="1680"/>
        <w:jc w:val="center"/>
        <w:rPr>
          <w:sz w:val="84"/>
          <w:szCs w:val="84"/>
        </w:rPr>
      </w:pPr>
    </w:p>
    <w:p w:rsidR="00DD1B02" w:rsidRDefault="00DD1B02" w:rsidP="009E5384">
      <w:pPr>
        <w:spacing w:line="560" w:lineRule="exact"/>
        <w:ind w:firstLine="1680"/>
        <w:jc w:val="center"/>
        <w:rPr>
          <w:sz w:val="84"/>
          <w:szCs w:val="84"/>
        </w:rPr>
      </w:pPr>
    </w:p>
    <w:p w:rsidR="00DD1B02" w:rsidRDefault="00DD1B02" w:rsidP="009E5384">
      <w:pPr>
        <w:spacing w:line="560" w:lineRule="exact"/>
        <w:ind w:firstLine="1680"/>
        <w:jc w:val="center"/>
        <w:rPr>
          <w:sz w:val="84"/>
          <w:szCs w:val="84"/>
        </w:rPr>
      </w:pPr>
    </w:p>
    <w:p w:rsidR="00DD1B02" w:rsidRDefault="00DD1B02" w:rsidP="009E5384">
      <w:pPr>
        <w:spacing w:line="560" w:lineRule="exact"/>
        <w:ind w:firstLine="1680"/>
        <w:jc w:val="center"/>
        <w:rPr>
          <w:sz w:val="84"/>
          <w:szCs w:val="84"/>
        </w:rPr>
      </w:pPr>
    </w:p>
    <w:p w:rsidR="00DD1B02" w:rsidRDefault="00DD1B02" w:rsidP="009E5384">
      <w:pPr>
        <w:spacing w:line="560" w:lineRule="exact"/>
        <w:rPr>
          <w:sz w:val="84"/>
          <w:szCs w:val="84"/>
        </w:rPr>
      </w:pPr>
    </w:p>
    <w:p w:rsidR="00DD1B02" w:rsidRDefault="00DD1B02" w:rsidP="009E5384">
      <w:pPr>
        <w:spacing w:line="560" w:lineRule="exact"/>
        <w:jc w:val="center"/>
        <w:rPr>
          <w:rFonts w:ascii="黑体" w:hAnsi="黑体"/>
          <w:sz w:val="52"/>
          <w:szCs w:val="52"/>
        </w:rPr>
      </w:pPr>
    </w:p>
    <w:p w:rsidR="00DD1B02" w:rsidRDefault="00DD1B02"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9E5384" w:rsidRDefault="009E5384" w:rsidP="009E5384">
      <w:pPr>
        <w:spacing w:line="560" w:lineRule="exact"/>
        <w:jc w:val="center"/>
        <w:rPr>
          <w:rFonts w:ascii="黑体" w:hAnsi="黑体"/>
          <w:sz w:val="52"/>
          <w:szCs w:val="52"/>
        </w:rPr>
      </w:pPr>
    </w:p>
    <w:p w:rsidR="00DD1B02" w:rsidRDefault="005B099B" w:rsidP="009E5384">
      <w:pPr>
        <w:spacing w:line="560" w:lineRule="exact"/>
        <w:jc w:val="center"/>
        <w:rPr>
          <w:rFonts w:ascii="黑体" w:hAnsi="黑体"/>
          <w:sz w:val="52"/>
          <w:szCs w:val="52"/>
        </w:rPr>
      </w:pPr>
      <w:r>
        <w:rPr>
          <w:rFonts w:ascii="黑体" w:hAnsi="黑体" w:hint="eastAsia"/>
          <w:sz w:val="52"/>
          <w:szCs w:val="52"/>
        </w:rPr>
        <w:lastRenderedPageBreak/>
        <w:t>目录</w:t>
      </w:r>
    </w:p>
    <w:p w:rsidR="00DD1B02" w:rsidRDefault="0074145B" w:rsidP="009E5384">
      <w:pPr>
        <w:pStyle w:val="1"/>
        <w:numPr>
          <w:ilvl w:val="0"/>
          <w:numId w:val="1"/>
        </w:numPr>
        <w:spacing w:line="560" w:lineRule="exact"/>
        <w:ind w:firstLineChars="0"/>
        <w:jc w:val="left"/>
        <w:rPr>
          <w:rFonts w:ascii="黑体" w:hAnsi="黑体"/>
          <w:sz w:val="32"/>
          <w:szCs w:val="32"/>
        </w:rPr>
      </w:pPr>
      <w:r>
        <w:rPr>
          <w:rFonts w:ascii="黑体" w:hAnsi="黑体" w:hint="eastAsia"/>
          <w:sz w:val="32"/>
          <w:szCs w:val="32"/>
        </w:rPr>
        <w:t xml:space="preserve"> 中国南海研究院</w:t>
      </w:r>
      <w:r w:rsidR="005B099B">
        <w:rPr>
          <w:rFonts w:ascii="黑体" w:hAnsi="黑体" w:hint="eastAsia"/>
          <w:sz w:val="32"/>
          <w:szCs w:val="32"/>
        </w:rPr>
        <w:t>概况</w:t>
      </w:r>
    </w:p>
    <w:p w:rsidR="00DD1B02" w:rsidRDefault="005B099B" w:rsidP="009E5384">
      <w:pPr>
        <w:pStyle w:val="1"/>
        <w:numPr>
          <w:ilvl w:val="0"/>
          <w:numId w:val="2"/>
        </w:numPr>
        <w:spacing w:line="560" w:lineRule="exact"/>
        <w:ind w:firstLineChars="0"/>
        <w:jc w:val="left"/>
        <w:rPr>
          <w:rFonts w:ascii="黑体" w:hAnsi="黑体"/>
          <w:sz w:val="32"/>
          <w:szCs w:val="32"/>
        </w:rPr>
      </w:pPr>
      <w:r>
        <w:rPr>
          <w:rFonts w:ascii="黑体" w:hAnsi="黑体" w:hint="eastAsia"/>
          <w:sz w:val="32"/>
          <w:szCs w:val="32"/>
        </w:rPr>
        <w:t>主要职能</w:t>
      </w:r>
    </w:p>
    <w:p w:rsidR="00DD1B02" w:rsidRDefault="005B099B" w:rsidP="009E5384">
      <w:pPr>
        <w:pStyle w:val="1"/>
        <w:numPr>
          <w:ilvl w:val="0"/>
          <w:numId w:val="2"/>
        </w:numPr>
        <w:spacing w:line="560" w:lineRule="exact"/>
        <w:ind w:firstLineChars="0"/>
        <w:jc w:val="left"/>
        <w:rPr>
          <w:rFonts w:ascii="黑体" w:hAnsi="黑体"/>
          <w:sz w:val="32"/>
          <w:szCs w:val="32"/>
        </w:rPr>
      </w:pPr>
      <w:r>
        <w:rPr>
          <w:rFonts w:ascii="黑体" w:hAnsi="黑体" w:hint="eastAsia"/>
          <w:sz w:val="32"/>
          <w:szCs w:val="32"/>
        </w:rPr>
        <w:t>部门预算单位构成</w:t>
      </w:r>
    </w:p>
    <w:p w:rsidR="00DD1B02" w:rsidRDefault="0074145B" w:rsidP="009E5384">
      <w:pPr>
        <w:pStyle w:val="1"/>
        <w:numPr>
          <w:ilvl w:val="0"/>
          <w:numId w:val="1"/>
        </w:numPr>
        <w:spacing w:line="560" w:lineRule="exact"/>
        <w:ind w:firstLineChars="0"/>
        <w:rPr>
          <w:rFonts w:ascii="黑体" w:hAnsi="黑体"/>
          <w:sz w:val="32"/>
          <w:szCs w:val="32"/>
        </w:rPr>
      </w:pPr>
      <w:r>
        <w:rPr>
          <w:rFonts w:ascii="黑体" w:hAnsi="黑体" w:hint="eastAsia"/>
          <w:sz w:val="32"/>
          <w:szCs w:val="32"/>
        </w:rPr>
        <w:t>中国南海研究院2024</w:t>
      </w:r>
      <w:r w:rsidR="005B099B">
        <w:rPr>
          <w:rFonts w:ascii="黑体" w:hAnsi="黑体" w:hint="eastAsia"/>
          <w:sz w:val="32"/>
          <w:szCs w:val="32"/>
        </w:rPr>
        <w:t>年部门预算表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DD1B02" w:rsidRDefault="005B099B" w:rsidP="009E5384">
      <w:pPr>
        <w:pStyle w:val="1"/>
        <w:numPr>
          <w:ilvl w:val="0"/>
          <w:numId w:val="3"/>
        </w:numPr>
        <w:spacing w:line="560" w:lineRule="exact"/>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DD1B02" w:rsidRDefault="005B099B" w:rsidP="009E5384">
      <w:pPr>
        <w:pStyle w:val="1"/>
        <w:numPr>
          <w:ilvl w:val="0"/>
          <w:numId w:val="3"/>
        </w:numPr>
        <w:spacing w:line="560" w:lineRule="exact"/>
        <w:ind w:firstLineChars="0"/>
        <w:jc w:val="left"/>
        <w:rPr>
          <w:rFonts w:ascii="黑体" w:hAnsi="黑体"/>
          <w:sz w:val="32"/>
          <w:szCs w:val="32"/>
        </w:rPr>
      </w:pPr>
      <w:r>
        <w:rPr>
          <w:rFonts w:ascii="仿宋_GB2312" w:eastAsia="仿宋_GB2312" w:hAnsi="仿宋_GB2312" w:cs="仿宋_GB2312" w:hint="eastAsia"/>
          <w:sz w:val="32"/>
          <w:szCs w:val="32"/>
        </w:rPr>
        <w:t>部门（单位）收支总表</w:t>
      </w:r>
    </w:p>
    <w:p w:rsidR="00DD1B02" w:rsidRDefault="005B099B" w:rsidP="009E5384">
      <w:pPr>
        <w:pStyle w:val="1"/>
        <w:numPr>
          <w:ilvl w:val="0"/>
          <w:numId w:val="3"/>
        </w:numPr>
        <w:spacing w:line="560" w:lineRule="exact"/>
        <w:ind w:firstLineChars="0"/>
        <w:jc w:val="left"/>
        <w:rPr>
          <w:rFonts w:ascii="黑体" w:hAnsi="黑体"/>
          <w:sz w:val="32"/>
          <w:szCs w:val="32"/>
        </w:rPr>
      </w:pPr>
      <w:r>
        <w:rPr>
          <w:rFonts w:ascii="仿宋_GB2312" w:eastAsia="仿宋_GB2312" w:hAnsi="仿宋_GB2312" w:cs="仿宋_GB2312" w:hint="eastAsia"/>
          <w:sz w:val="32"/>
          <w:szCs w:val="32"/>
        </w:rPr>
        <w:t>部门（单位）收入总表</w:t>
      </w:r>
    </w:p>
    <w:p w:rsidR="00DD1B02" w:rsidRDefault="005B099B" w:rsidP="009E5384">
      <w:pPr>
        <w:pStyle w:val="1"/>
        <w:numPr>
          <w:ilvl w:val="0"/>
          <w:numId w:val="3"/>
        </w:numPr>
        <w:spacing w:line="560" w:lineRule="exact"/>
        <w:ind w:firstLineChars="0"/>
        <w:jc w:val="left"/>
        <w:rPr>
          <w:rFonts w:ascii="黑体" w:hAnsi="黑体"/>
          <w:sz w:val="32"/>
          <w:szCs w:val="32"/>
        </w:rPr>
      </w:pPr>
      <w:r>
        <w:rPr>
          <w:rFonts w:ascii="仿宋_GB2312" w:eastAsia="仿宋_GB2312" w:hAnsi="仿宋_GB2312" w:cs="仿宋_GB2312" w:hint="eastAsia"/>
          <w:sz w:val="32"/>
          <w:szCs w:val="32"/>
        </w:rPr>
        <w:t>部门（单位）支出总表</w:t>
      </w:r>
    </w:p>
    <w:p w:rsidR="00DD1B02" w:rsidRDefault="005B099B" w:rsidP="009E5384">
      <w:pPr>
        <w:pStyle w:val="1"/>
        <w:numPr>
          <w:ilvl w:val="0"/>
          <w:numId w:val="3"/>
        </w:numPr>
        <w:spacing w:line="560" w:lineRule="exact"/>
        <w:ind w:firstLineChars="0"/>
        <w:jc w:val="left"/>
        <w:rPr>
          <w:rFonts w:ascii="黑体" w:hAnsi="黑体"/>
          <w:sz w:val="32"/>
          <w:szCs w:val="32"/>
        </w:rPr>
      </w:pPr>
      <w:r>
        <w:rPr>
          <w:rFonts w:ascii="仿宋_GB2312" w:eastAsia="仿宋_GB2312" w:hAnsi="仿宋_GB2312" w:cs="仿宋_GB2312" w:hint="eastAsia"/>
          <w:sz w:val="32"/>
          <w:szCs w:val="32"/>
        </w:rPr>
        <w:t>项目支出绩效信息表</w:t>
      </w:r>
    </w:p>
    <w:p w:rsidR="00DD1B02" w:rsidRDefault="0074145B" w:rsidP="009E5384">
      <w:pPr>
        <w:pStyle w:val="1"/>
        <w:numPr>
          <w:ilvl w:val="0"/>
          <w:numId w:val="1"/>
        </w:numPr>
        <w:spacing w:line="560" w:lineRule="exact"/>
        <w:ind w:firstLineChars="0"/>
        <w:jc w:val="left"/>
        <w:rPr>
          <w:rFonts w:ascii="仿宋_GB2312" w:eastAsia="仿宋_GB2312" w:hAnsi="仿宋_GB2312" w:cs="仿宋_GB2312"/>
          <w:sz w:val="32"/>
          <w:szCs w:val="32"/>
        </w:rPr>
      </w:pPr>
      <w:r>
        <w:rPr>
          <w:rFonts w:ascii="黑体" w:hAnsi="黑体" w:hint="eastAsia"/>
          <w:sz w:val="32"/>
          <w:szCs w:val="32"/>
        </w:rPr>
        <w:t>中国南海研究院2024</w:t>
      </w:r>
      <w:r w:rsidR="005B099B">
        <w:rPr>
          <w:rFonts w:ascii="黑体" w:hAnsi="黑体" w:hint="eastAsia"/>
          <w:sz w:val="32"/>
          <w:szCs w:val="32"/>
        </w:rPr>
        <w:t>年部门预算情况说明</w:t>
      </w:r>
    </w:p>
    <w:p w:rsidR="00DD1B02" w:rsidRDefault="005B099B" w:rsidP="009E5384">
      <w:pPr>
        <w:pStyle w:val="1"/>
        <w:numPr>
          <w:ilvl w:val="0"/>
          <w:numId w:val="1"/>
        </w:numPr>
        <w:spacing w:line="560" w:lineRule="exact"/>
        <w:ind w:firstLineChars="0"/>
        <w:jc w:val="left"/>
        <w:rPr>
          <w:rFonts w:ascii="仿宋_GB2312" w:eastAsia="仿宋_GB2312" w:hAnsi="仿宋_GB2312" w:cs="仿宋_GB2312"/>
          <w:sz w:val="32"/>
          <w:szCs w:val="32"/>
        </w:rPr>
      </w:pPr>
      <w:r>
        <w:rPr>
          <w:rFonts w:ascii="黑体" w:hAnsi="黑体" w:hint="eastAsia"/>
          <w:sz w:val="32"/>
          <w:szCs w:val="32"/>
        </w:rPr>
        <w:t>名词解释</w:t>
      </w:r>
    </w:p>
    <w:p w:rsidR="00DD1B02" w:rsidRDefault="00DD1B02" w:rsidP="009E5384">
      <w:pPr>
        <w:pStyle w:val="1"/>
        <w:spacing w:line="560" w:lineRule="exact"/>
        <w:ind w:left="1320" w:firstLineChars="0" w:firstLine="0"/>
        <w:jc w:val="left"/>
        <w:rPr>
          <w:rFonts w:ascii="黑体" w:hAnsi="黑体"/>
          <w:sz w:val="32"/>
          <w:szCs w:val="32"/>
        </w:rPr>
      </w:pPr>
    </w:p>
    <w:p w:rsidR="00DD1B02" w:rsidRDefault="00DD1B02" w:rsidP="009E5384">
      <w:pPr>
        <w:spacing w:line="560" w:lineRule="exact"/>
        <w:jc w:val="left"/>
        <w:rPr>
          <w:rFonts w:ascii="黑体" w:hAnsi="黑体"/>
          <w:sz w:val="32"/>
          <w:szCs w:val="32"/>
        </w:rPr>
      </w:pPr>
    </w:p>
    <w:p w:rsidR="007A7998" w:rsidRDefault="007A7998" w:rsidP="009E5384">
      <w:pPr>
        <w:spacing w:line="560" w:lineRule="exact"/>
        <w:jc w:val="left"/>
        <w:rPr>
          <w:rFonts w:ascii="黑体" w:hAnsi="黑体"/>
          <w:sz w:val="32"/>
          <w:szCs w:val="32"/>
        </w:rPr>
      </w:pPr>
    </w:p>
    <w:p w:rsidR="00DD1B02" w:rsidRDefault="00DD1B02" w:rsidP="009E5384">
      <w:pPr>
        <w:spacing w:line="560" w:lineRule="exact"/>
        <w:jc w:val="left"/>
        <w:rPr>
          <w:rFonts w:ascii="黑体" w:hAnsi="黑体"/>
          <w:sz w:val="32"/>
          <w:szCs w:val="32"/>
        </w:rPr>
      </w:pPr>
    </w:p>
    <w:p w:rsidR="00DD1B02" w:rsidRDefault="00DD1B02" w:rsidP="009E5384">
      <w:pPr>
        <w:spacing w:line="560" w:lineRule="exact"/>
        <w:jc w:val="left"/>
        <w:rPr>
          <w:rFonts w:ascii="黑体" w:hAnsi="黑体"/>
          <w:sz w:val="32"/>
          <w:szCs w:val="32"/>
        </w:rPr>
      </w:pPr>
    </w:p>
    <w:p w:rsidR="009E5384" w:rsidRDefault="009E5384" w:rsidP="009E5384">
      <w:pPr>
        <w:spacing w:line="560" w:lineRule="exact"/>
        <w:jc w:val="left"/>
        <w:rPr>
          <w:rFonts w:ascii="黑体" w:hAnsi="黑体"/>
          <w:sz w:val="32"/>
          <w:szCs w:val="32"/>
        </w:rPr>
      </w:pPr>
    </w:p>
    <w:p w:rsidR="007A7998" w:rsidRDefault="007A7998" w:rsidP="009E5384">
      <w:pPr>
        <w:spacing w:line="560" w:lineRule="exact"/>
        <w:jc w:val="left"/>
        <w:rPr>
          <w:rFonts w:ascii="黑体" w:hAnsi="黑体"/>
          <w:sz w:val="32"/>
          <w:szCs w:val="32"/>
        </w:rPr>
      </w:pPr>
    </w:p>
    <w:p w:rsidR="00DD1B02" w:rsidRPr="009E5384" w:rsidRDefault="0074145B" w:rsidP="009E5384">
      <w:pPr>
        <w:pStyle w:val="1"/>
        <w:numPr>
          <w:ilvl w:val="0"/>
          <w:numId w:val="4"/>
        </w:numPr>
        <w:spacing w:line="560" w:lineRule="exact"/>
        <w:ind w:firstLineChars="0"/>
        <w:jc w:val="center"/>
        <w:rPr>
          <w:rFonts w:ascii="华文中宋" w:eastAsia="华文中宋" w:hAnsi="华文中宋" w:cs="仿宋_GB2312"/>
          <w:sz w:val="32"/>
          <w:szCs w:val="32"/>
        </w:rPr>
      </w:pPr>
      <w:r w:rsidRPr="009E5384">
        <w:rPr>
          <w:rFonts w:ascii="华文中宋" w:eastAsia="华文中宋" w:hAnsi="华文中宋" w:hint="eastAsia"/>
          <w:sz w:val="32"/>
          <w:szCs w:val="32"/>
        </w:rPr>
        <w:lastRenderedPageBreak/>
        <w:t xml:space="preserve"> 中国南海研究院</w:t>
      </w:r>
      <w:r w:rsidR="005B099B" w:rsidRPr="009E5384">
        <w:rPr>
          <w:rFonts w:ascii="华文中宋" w:eastAsia="华文中宋" w:hAnsi="华文中宋" w:hint="eastAsia"/>
          <w:sz w:val="32"/>
          <w:szCs w:val="32"/>
        </w:rPr>
        <w:t>概况</w:t>
      </w:r>
    </w:p>
    <w:p w:rsidR="007A7998" w:rsidRPr="007A7998" w:rsidRDefault="007A7998" w:rsidP="009E5384">
      <w:pPr>
        <w:pStyle w:val="1"/>
        <w:spacing w:line="560" w:lineRule="exact"/>
        <w:ind w:left="1320" w:firstLineChars="0" w:firstLine="0"/>
        <w:rPr>
          <w:rFonts w:ascii="仿宋_GB2312" w:eastAsia="仿宋_GB2312" w:hAnsi="仿宋_GB2312" w:cs="仿宋_GB2312"/>
          <w:sz w:val="32"/>
          <w:szCs w:val="32"/>
        </w:rPr>
      </w:pPr>
    </w:p>
    <w:p w:rsidR="00DD1B02" w:rsidRDefault="005B099B" w:rsidP="009E5384">
      <w:pPr>
        <w:pStyle w:val="1"/>
        <w:numPr>
          <w:ilvl w:val="0"/>
          <w:numId w:val="8"/>
        </w:numPr>
        <w:spacing w:line="560" w:lineRule="exact"/>
        <w:ind w:firstLineChars="0"/>
        <w:jc w:val="left"/>
        <w:rPr>
          <w:rFonts w:ascii="黑体" w:hAnsi="黑体" w:cs="仿宋_GB2312"/>
          <w:sz w:val="32"/>
          <w:szCs w:val="32"/>
        </w:rPr>
      </w:pPr>
      <w:r>
        <w:rPr>
          <w:rFonts w:ascii="黑体" w:hAnsi="黑体" w:cs="仿宋_GB2312" w:hint="eastAsia"/>
          <w:sz w:val="32"/>
          <w:szCs w:val="32"/>
        </w:rPr>
        <w:t>主要职能</w:t>
      </w:r>
    </w:p>
    <w:p w:rsidR="0074145B" w:rsidRPr="00623D92" w:rsidRDefault="0074145B" w:rsidP="009E5384">
      <w:pPr>
        <w:spacing w:line="560" w:lineRule="exact"/>
        <w:ind w:firstLineChars="200" w:firstLine="640"/>
        <w:rPr>
          <w:rFonts w:ascii="仿宋" w:eastAsia="仿宋" w:hAnsi="仿宋" w:cs="仿宋_GB2312"/>
          <w:sz w:val="32"/>
          <w:szCs w:val="32"/>
        </w:rPr>
      </w:pPr>
      <w:r w:rsidRPr="00623D92">
        <w:rPr>
          <w:rFonts w:ascii="仿宋" w:eastAsia="仿宋" w:hAnsi="仿宋" w:cs="仿宋_GB2312"/>
          <w:sz w:val="32"/>
          <w:szCs w:val="32"/>
        </w:rPr>
        <w:t>中国南海研究院</w:t>
      </w:r>
      <w:r w:rsidRPr="00623D92">
        <w:rPr>
          <w:rFonts w:ascii="仿宋" w:eastAsia="仿宋" w:hAnsi="仿宋" w:cs="仿宋_GB2312" w:hint="eastAsia"/>
          <w:sz w:val="32"/>
          <w:szCs w:val="32"/>
        </w:rPr>
        <w:t>（</w:t>
      </w:r>
      <w:r w:rsidRPr="00623D92">
        <w:rPr>
          <w:rFonts w:ascii="仿宋" w:eastAsia="仿宋" w:hAnsi="仿宋" w:cs="仿宋_GB2312"/>
          <w:sz w:val="32"/>
          <w:szCs w:val="32"/>
        </w:rPr>
        <w:t>以下简称“</w:t>
      </w:r>
      <w:r w:rsidRPr="00623D92">
        <w:rPr>
          <w:rFonts w:ascii="仿宋" w:eastAsia="仿宋" w:hAnsi="仿宋" w:cs="仿宋_GB2312" w:hint="eastAsia"/>
          <w:sz w:val="32"/>
          <w:szCs w:val="32"/>
        </w:rPr>
        <w:t>南海</w:t>
      </w:r>
      <w:r w:rsidRPr="00623D92">
        <w:rPr>
          <w:rFonts w:ascii="仿宋" w:eastAsia="仿宋" w:hAnsi="仿宋" w:cs="仿宋_GB2312"/>
          <w:sz w:val="32"/>
          <w:szCs w:val="32"/>
        </w:rPr>
        <w:t>院</w:t>
      </w:r>
      <w:r w:rsidRPr="00623D92">
        <w:rPr>
          <w:rFonts w:ascii="仿宋" w:eastAsia="仿宋" w:hAnsi="仿宋" w:cs="仿宋_GB2312" w:hint="eastAsia"/>
          <w:sz w:val="32"/>
          <w:szCs w:val="32"/>
        </w:rPr>
        <w:t>”</w:t>
      </w:r>
      <w:r w:rsidRPr="00623D92">
        <w:rPr>
          <w:rFonts w:ascii="仿宋" w:eastAsia="仿宋" w:hAnsi="仿宋" w:cs="仿宋_GB2312"/>
          <w:sz w:val="32"/>
          <w:szCs w:val="32"/>
        </w:rPr>
        <w:t>）是以南海为专门研究对象并从事相关学术研究与交流的智库。</w:t>
      </w:r>
      <w:r w:rsidRPr="00623D92">
        <w:rPr>
          <w:rFonts w:ascii="仿宋" w:eastAsia="仿宋" w:hAnsi="仿宋" w:cs="仿宋_GB2312" w:hint="eastAsia"/>
          <w:sz w:val="32"/>
          <w:szCs w:val="32"/>
        </w:rPr>
        <w:t>南海院</w:t>
      </w:r>
      <w:r w:rsidRPr="00623D92">
        <w:rPr>
          <w:rFonts w:ascii="仿宋" w:eastAsia="仿宋" w:hAnsi="仿宋" w:cs="仿宋_GB2312"/>
          <w:sz w:val="32"/>
          <w:szCs w:val="32"/>
        </w:rPr>
        <w:t>为直属海南省政府的正厅级事业单位，在政策和业务上受外交部指导</w:t>
      </w:r>
      <w:r w:rsidRPr="00623D92">
        <w:rPr>
          <w:rFonts w:ascii="仿宋" w:eastAsia="仿宋" w:hAnsi="仿宋" w:cs="仿宋_GB2312" w:hint="eastAsia"/>
          <w:sz w:val="32"/>
          <w:szCs w:val="32"/>
        </w:rPr>
        <w:t>。</w:t>
      </w:r>
    </w:p>
    <w:p w:rsidR="0074145B" w:rsidRPr="00623D92" w:rsidRDefault="0074145B" w:rsidP="009E5384">
      <w:pPr>
        <w:spacing w:line="560" w:lineRule="exact"/>
        <w:ind w:firstLineChars="200" w:firstLine="640"/>
        <w:rPr>
          <w:rFonts w:ascii="仿宋" w:eastAsia="仿宋" w:hAnsi="仿宋" w:cs="仿宋_GB2312"/>
          <w:sz w:val="32"/>
          <w:szCs w:val="32"/>
        </w:rPr>
      </w:pPr>
      <w:proofErr w:type="gramStart"/>
      <w:r w:rsidRPr="00623D92">
        <w:rPr>
          <w:rFonts w:ascii="仿宋" w:eastAsia="仿宋" w:hAnsi="仿宋" w:cs="仿宋_GB2312" w:hint="eastAsia"/>
          <w:sz w:val="32"/>
          <w:szCs w:val="32"/>
        </w:rPr>
        <w:t>南海院</w:t>
      </w:r>
      <w:r w:rsidRPr="00623D92">
        <w:rPr>
          <w:rFonts w:ascii="仿宋" w:eastAsia="仿宋" w:hAnsi="仿宋" w:cs="仿宋_GB2312"/>
          <w:sz w:val="32"/>
          <w:szCs w:val="32"/>
        </w:rPr>
        <w:t>现设有</w:t>
      </w:r>
      <w:proofErr w:type="gramEnd"/>
      <w:r w:rsidRPr="00623D92">
        <w:rPr>
          <w:rFonts w:ascii="仿宋" w:eastAsia="仿宋" w:hAnsi="仿宋" w:cs="仿宋_GB2312"/>
          <w:sz w:val="32"/>
          <w:szCs w:val="32"/>
        </w:rPr>
        <w:t>6个部门、1个基金会和</w:t>
      </w:r>
      <w:r w:rsidRPr="00623D92">
        <w:rPr>
          <w:rFonts w:ascii="仿宋" w:eastAsia="仿宋" w:hAnsi="仿宋" w:cs="仿宋_GB2312" w:hint="eastAsia"/>
          <w:sz w:val="32"/>
          <w:szCs w:val="32"/>
        </w:rPr>
        <w:t>3</w:t>
      </w:r>
      <w:r w:rsidRPr="00623D92">
        <w:rPr>
          <w:rFonts w:ascii="仿宋" w:eastAsia="仿宋" w:hAnsi="仿宋" w:cs="仿宋_GB2312"/>
          <w:sz w:val="32"/>
          <w:szCs w:val="32"/>
        </w:rPr>
        <w:t>个分支机构，分别为海洋法律与政策研究所（</w:t>
      </w:r>
      <w:r w:rsidR="0078476F" w:rsidRPr="00623D92">
        <w:rPr>
          <w:rFonts w:ascii="仿宋" w:eastAsia="仿宋" w:hAnsi="仿宋" w:cs="仿宋_GB2312"/>
          <w:sz w:val="32"/>
          <w:szCs w:val="32"/>
        </w:rPr>
        <w:t>“</w:t>
      </w:r>
      <w:r w:rsidRPr="00623D92">
        <w:rPr>
          <w:rFonts w:ascii="仿宋" w:eastAsia="仿宋" w:hAnsi="仿宋" w:cs="仿宋_GB2312"/>
          <w:sz w:val="32"/>
          <w:szCs w:val="32"/>
        </w:rPr>
        <w:t>世界海军研究中心”“新闻中心”“三沙研究中心”）、海洋经济研究所（</w:t>
      </w:r>
      <w:r w:rsidRPr="00623D92">
        <w:rPr>
          <w:rFonts w:ascii="仿宋" w:eastAsia="仿宋" w:hAnsi="仿宋" w:cs="仿宋_GB2312" w:hint="eastAsia"/>
          <w:sz w:val="32"/>
          <w:szCs w:val="32"/>
        </w:rPr>
        <w:t>“</w:t>
      </w:r>
      <w:r w:rsidRPr="00623D92">
        <w:rPr>
          <w:rFonts w:ascii="仿宋" w:eastAsia="仿宋" w:hAnsi="仿宋" w:cs="仿宋_GB2312"/>
          <w:sz w:val="32"/>
          <w:szCs w:val="32"/>
        </w:rPr>
        <w:t>科研管理中心</w:t>
      </w:r>
      <w:r w:rsidRPr="00623D92">
        <w:rPr>
          <w:rFonts w:ascii="仿宋" w:eastAsia="仿宋" w:hAnsi="仿宋" w:cs="仿宋_GB2312" w:hint="eastAsia"/>
          <w:sz w:val="32"/>
          <w:szCs w:val="32"/>
        </w:rPr>
        <w:t>”</w:t>
      </w:r>
      <w:r w:rsidRPr="00623D92">
        <w:rPr>
          <w:rFonts w:ascii="仿宋" w:eastAsia="仿宋" w:hAnsi="仿宋" w:cs="仿宋_GB2312"/>
          <w:sz w:val="32"/>
          <w:szCs w:val="32"/>
        </w:rPr>
        <w:t>）、海洋科学研究所、海上丝绸之路研究所</w:t>
      </w:r>
      <w:r w:rsidRPr="00623D92">
        <w:rPr>
          <w:rFonts w:ascii="仿宋" w:eastAsia="仿宋" w:hAnsi="仿宋" w:cs="仿宋_GB2312" w:hint="eastAsia"/>
          <w:sz w:val="32"/>
          <w:szCs w:val="32"/>
        </w:rPr>
        <w:t>（“</w:t>
      </w:r>
      <w:r w:rsidRPr="00623D92">
        <w:rPr>
          <w:rFonts w:ascii="仿宋" w:eastAsia="仿宋" w:hAnsi="仿宋" w:cs="仿宋_GB2312"/>
          <w:sz w:val="32"/>
          <w:szCs w:val="32"/>
        </w:rPr>
        <w:t>海南自贸港研究中心</w:t>
      </w:r>
      <w:r w:rsidRPr="00623D92">
        <w:rPr>
          <w:rFonts w:ascii="仿宋" w:eastAsia="仿宋" w:hAnsi="仿宋" w:cs="仿宋_GB2312" w:hint="eastAsia"/>
          <w:sz w:val="32"/>
          <w:szCs w:val="32"/>
        </w:rPr>
        <w:t>”）</w:t>
      </w:r>
      <w:r w:rsidRPr="00623D92">
        <w:rPr>
          <w:rFonts w:ascii="仿宋" w:eastAsia="仿宋" w:hAnsi="仿宋" w:cs="仿宋_GB2312"/>
          <w:sz w:val="32"/>
          <w:szCs w:val="32"/>
        </w:rPr>
        <w:t>、对外交流部</w:t>
      </w:r>
      <w:r w:rsidRPr="00623D92">
        <w:rPr>
          <w:rFonts w:ascii="仿宋" w:eastAsia="仿宋" w:hAnsi="仿宋" w:cs="仿宋_GB2312" w:hint="eastAsia"/>
          <w:sz w:val="32"/>
          <w:szCs w:val="32"/>
        </w:rPr>
        <w:t>（</w:t>
      </w:r>
      <w:r w:rsidRPr="00623D92">
        <w:rPr>
          <w:rFonts w:ascii="仿宋" w:eastAsia="仿宋" w:hAnsi="仿宋" w:cs="仿宋_GB2312"/>
          <w:sz w:val="32"/>
          <w:szCs w:val="32"/>
        </w:rPr>
        <w:t>“中国－东南亚南海研究中心”</w:t>
      </w:r>
      <w:r w:rsidRPr="00623D92">
        <w:rPr>
          <w:rFonts w:ascii="仿宋" w:eastAsia="仿宋" w:hAnsi="仿宋" w:cs="仿宋_GB2312" w:hint="eastAsia"/>
          <w:sz w:val="32"/>
          <w:szCs w:val="32"/>
        </w:rPr>
        <w:t>）</w:t>
      </w:r>
      <w:r w:rsidRPr="00623D92">
        <w:rPr>
          <w:rFonts w:ascii="仿宋" w:eastAsia="仿宋" w:hAnsi="仿宋" w:cs="仿宋_GB2312"/>
          <w:sz w:val="32"/>
          <w:szCs w:val="32"/>
        </w:rPr>
        <w:t>、办公室</w:t>
      </w:r>
      <w:r w:rsidRPr="00623D92">
        <w:rPr>
          <w:rFonts w:ascii="仿宋" w:eastAsia="仿宋" w:hAnsi="仿宋" w:cs="仿宋_GB2312" w:hint="eastAsia"/>
          <w:sz w:val="32"/>
          <w:szCs w:val="32"/>
        </w:rPr>
        <w:t>、</w:t>
      </w:r>
      <w:r w:rsidRPr="00623D92">
        <w:rPr>
          <w:rFonts w:ascii="仿宋" w:eastAsia="仿宋" w:hAnsi="仿宋" w:cs="仿宋_GB2312"/>
          <w:sz w:val="32"/>
          <w:szCs w:val="32"/>
        </w:rPr>
        <w:t>海南</w:t>
      </w:r>
      <w:r w:rsidRPr="00623D92">
        <w:rPr>
          <w:rFonts w:ascii="仿宋" w:eastAsia="仿宋" w:hAnsi="仿宋" w:cs="仿宋_GB2312" w:hint="eastAsia"/>
          <w:sz w:val="32"/>
          <w:szCs w:val="32"/>
        </w:rPr>
        <w:t>自贸港</w:t>
      </w:r>
      <w:r w:rsidRPr="00623D92">
        <w:rPr>
          <w:rFonts w:ascii="仿宋" w:eastAsia="仿宋" w:hAnsi="仿宋" w:cs="仿宋_GB2312"/>
          <w:sz w:val="32"/>
          <w:szCs w:val="32"/>
        </w:rPr>
        <w:t>研究基金会</w:t>
      </w:r>
      <w:r w:rsidRPr="00623D92">
        <w:rPr>
          <w:rFonts w:ascii="仿宋" w:eastAsia="仿宋" w:hAnsi="仿宋" w:cs="仿宋_GB2312" w:hint="eastAsia"/>
          <w:sz w:val="32"/>
          <w:szCs w:val="32"/>
        </w:rPr>
        <w:t>、北京分院及另外两个驻外机构</w:t>
      </w:r>
      <w:r w:rsidRPr="00623D92">
        <w:rPr>
          <w:rFonts w:ascii="仿宋" w:eastAsia="仿宋" w:hAnsi="仿宋" w:cs="仿宋_GB2312"/>
          <w:sz w:val="32"/>
          <w:szCs w:val="32"/>
        </w:rPr>
        <w:t>。</w:t>
      </w:r>
    </w:p>
    <w:p w:rsidR="0074145B" w:rsidRPr="00623D92" w:rsidRDefault="0074145B" w:rsidP="009E5384">
      <w:pPr>
        <w:spacing w:line="560" w:lineRule="exact"/>
        <w:ind w:firstLineChars="200" w:firstLine="640"/>
        <w:rPr>
          <w:ins w:id="0" w:author="华为" w:date="2024-02-07T11:07:00Z"/>
          <w:rFonts w:ascii="仿宋" w:eastAsia="仿宋" w:hAnsi="仿宋" w:cs="仿宋_GB2312"/>
          <w:sz w:val="32"/>
          <w:szCs w:val="32"/>
        </w:rPr>
      </w:pPr>
      <w:r w:rsidRPr="00623D92">
        <w:rPr>
          <w:rFonts w:ascii="仿宋" w:eastAsia="仿宋" w:hAnsi="仿宋" w:cs="仿宋_GB2312" w:hint="eastAsia"/>
          <w:sz w:val="32"/>
          <w:szCs w:val="32"/>
        </w:rPr>
        <w:t>南海院</w:t>
      </w:r>
      <w:r w:rsidRPr="00623D92">
        <w:rPr>
          <w:rFonts w:ascii="仿宋" w:eastAsia="仿宋" w:hAnsi="仿宋" w:cs="仿宋_GB2312"/>
          <w:sz w:val="32"/>
          <w:szCs w:val="32"/>
        </w:rPr>
        <w:t>肩负着决策咨询、数据资料建设、公共外交、智库网络与合作平台建设、涉海人才培养等多重使命，研究范围覆盖涉海法律、政治、经济、资源开发、海洋管理、地区合作、地区安全、公共外交、21世纪海上丝绸之路建设</w:t>
      </w:r>
      <w:r w:rsidRPr="00623D92">
        <w:rPr>
          <w:rFonts w:ascii="仿宋" w:eastAsia="仿宋" w:hAnsi="仿宋" w:cs="仿宋_GB2312" w:hint="eastAsia"/>
          <w:sz w:val="32"/>
          <w:szCs w:val="32"/>
        </w:rPr>
        <w:t>、海南</w:t>
      </w:r>
      <w:proofErr w:type="gramStart"/>
      <w:r w:rsidRPr="00623D92">
        <w:rPr>
          <w:rFonts w:ascii="仿宋" w:eastAsia="仿宋" w:hAnsi="仿宋" w:cs="仿宋_GB2312" w:hint="eastAsia"/>
          <w:sz w:val="32"/>
          <w:szCs w:val="32"/>
        </w:rPr>
        <w:t>自贸港研究</w:t>
      </w:r>
      <w:proofErr w:type="gramEnd"/>
      <w:r w:rsidRPr="00623D92">
        <w:rPr>
          <w:rFonts w:ascii="仿宋" w:eastAsia="仿宋" w:hAnsi="仿宋" w:cs="仿宋_GB2312"/>
          <w:sz w:val="32"/>
          <w:szCs w:val="32"/>
        </w:rPr>
        <w:t>等诸多领域。</w:t>
      </w:r>
    </w:p>
    <w:p w:rsidR="00DD1B02" w:rsidRDefault="005B099B" w:rsidP="009E5384">
      <w:pPr>
        <w:pStyle w:val="1"/>
        <w:numPr>
          <w:ilvl w:val="0"/>
          <w:numId w:val="8"/>
        </w:numPr>
        <w:spacing w:line="560" w:lineRule="exact"/>
        <w:ind w:firstLineChars="0"/>
        <w:jc w:val="left"/>
        <w:rPr>
          <w:rFonts w:ascii="黑体" w:hAnsi="黑体" w:cs="仿宋_GB2312"/>
          <w:sz w:val="32"/>
          <w:szCs w:val="32"/>
        </w:rPr>
      </w:pPr>
      <w:r>
        <w:rPr>
          <w:rFonts w:ascii="黑体" w:hAnsi="黑体" w:cs="仿宋_GB2312" w:hint="eastAsia"/>
          <w:sz w:val="32"/>
          <w:szCs w:val="32"/>
        </w:rPr>
        <w:t>部门预算单位构成</w:t>
      </w:r>
    </w:p>
    <w:p w:rsidR="00DD1B02" w:rsidRDefault="00913579" w:rsidP="009E5384">
      <w:pPr>
        <w:spacing w:line="560" w:lineRule="exact"/>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无</w:t>
      </w:r>
      <w:r w:rsidR="005B099B">
        <w:rPr>
          <w:rFonts w:ascii="仿宋_GB2312" w:eastAsia="仿宋_GB2312" w:hAnsi="黑体" w:cs="仿宋_GB2312" w:hint="eastAsia"/>
          <w:sz w:val="32"/>
          <w:szCs w:val="32"/>
        </w:rPr>
        <w:t>纳入</w:t>
      </w:r>
      <w:r>
        <w:rPr>
          <w:rFonts w:ascii="仿宋_GB2312" w:eastAsia="仿宋_GB2312" w:hAnsi="黑体" w:cs="仿宋_GB2312" w:hint="eastAsia"/>
          <w:sz w:val="32"/>
          <w:szCs w:val="32"/>
        </w:rPr>
        <w:t>中国南海研究院2024</w:t>
      </w:r>
      <w:r w:rsidR="005B099B">
        <w:rPr>
          <w:rFonts w:ascii="仿宋_GB2312" w:eastAsia="仿宋_GB2312" w:hAnsi="黑体" w:cs="仿宋_GB2312" w:hint="eastAsia"/>
          <w:sz w:val="32"/>
          <w:szCs w:val="32"/>
        </w:rPr>
        <w:t>年部门预算编制范围的二级预算单位</w:t>
      </w:r>
      <w:r>
        <w:rPr>
          <w:rFonts w:ascii="仿宋_GB2312" w:eastAsia="仿宋_GB2312" w:hAnsi="黑体" w:cs="仿宋_GB2312" w:hint="eastAsia"/>
          <w:sz w:val="32"/>
          <w:szCs w:val="32"/>
        </w:rPr>
        <w:t>。</w:t>
      </w:r>
    </w:p>
    <w:p w:rsidR="009E5384" w:rsidRDefault="009E5384" w:rsidP="009E5384">
      <w:pPr>
        <w:spacing w:line="560" w:lineRule="exact"/>
        <w:ind w:firstLineChars="200" w:firstLine="640"/>
        <w:rPr>
          <w:rFonts w:ascii="黑体" w:hAnsi="黑体"/>
          <w:sz w:val="32"/>
          <w:szCs w:val="32"/>
        </w:rPr>
      </w:pPr>
    </w:p>
    <w:p w:rsidR="00DD1B02" w:rsidRPr="00913579" w:rsidRDefault="005B099B" w:rsidP="009E5384">
      <w:pPr>
        <w:spacing w:line="560" w:lineRule="exact"/>
        <w:ind w:firstLineChars="200" w:firstLine="640"/>
        <w:rPr>
          <w:rFonts w:ascii="黑体" w:hAnsi="黑体"/>
          <w:sz w:val="32"/>
          <w:szCs w:val="32"/>
        </w:rPr>
      </w:pPr>
      <w:r w:rsidRPr="003F278C">
        <w:rPr>
          <w:rFonts w:ascii="黑体" w:hAnsi="黑体" w:hint="eastAsia"/>
          <w:sz w:val="32"/>
          <w:szCs w:val="32"/>
        </w:rPr>
        <w:t>第二</w:t>
      </w:r>
      <w:r>
        <w:rPr>
          <w:rFonts w:ascii="黑体" w:hAnsi="黑体" w:hint="eastAsia"/>
          <w:sz w:val="32"/>
          <w:szCs w:val="32"/>
        </w:rPr>
        <w:t xml:space="preserve">部分 </w:t>
      </w:r>
      <w:r w:rsidR="007A7998" w:rsidRPr="003F278C">
        <w:rPr>
          <w:rFonts w:ascii="黑体" w:hAnsi="黑体" w:hint="eastAsia"/>
          <w:sz w:val="32"/>
          <w:szCs w:val="32"/>
        </w:rPr>
        <w:t>中国南海研究院2024</w:t>
      </w:r>
      <w:r w:rsidRPr="003F278C">
        <w:rPr>
          <w:rFonts w:ascii="黑体" w:hAnsi="黑体" w:hint="eastAsia"/>
          <w:sz w:val="32"/>
          <w:szCs w:val="32"/>
        </w:rPr>
        <w:t>年</w:t>
      </w:r>
      <w:r>
        <w:rPr>
          <w:rFonts w:ascii="黑体" w:hAnsi="黑体" w:hint="eastAsia"/>
          <w:sz w:val="32"/>
          <w:szCs w:val="32"/>
        </w:rPr>
        <w:t>部门（单位）预算表</w:t>
      </w:r>
    </w:p>
    <w:p w:rsidR="00DD1B02" w:rsidRPr="000A125B" w:rsidRDefault="005B099B" w:rsidP="009E5384">
      <w:pPr>
        <w:spacing w:line="560" w:lineRule="exact"/>
        <w:ind w:firstLineChars="200" w:firstLine="640"/>
        <w:rPr>
          <w:rFonts w:ascii="仿宋_GB2312" w:eastAsia="仿宋_GB2312" w:hAnsi="黑体"/>
          <w:sz w:val="32"/>
          <w:szCs w:val="32"/>
        </w:rPr>
      </w:pPr>
      <w:r w:rsidRPr="000A125B">
        <w:rPr>
          <w:rFonts w:ascii="仿宋_GB2312" w:eastAsia="仿宋_GB2312" w:hAnsi="黑体" w:hint="eastAsia"/>
          <w:sz w:val="32"/>
          <w:szCs w:val="32"/>
        </w:rPr>
        <w:lastRenderedPageBreak/>
        <w:t>（此部分内容即为部门或单位预算公开表）</w:t>
      </w:r>
    </w:p>
    <w:p w:rsidR="00DD1B02" w:rsidRDefault="005B099B" w:rsidP="009E5384">
      <w:pPr>
        <w:spacing w:line="560" w:lineRule="exact"/>
        <w:ind w:firstLineChars="200" w:firstLine="640"/>
        <w:rPr>
          <w:rFonts w:ascii="黑体" w:hAnsi="黑体"/>
          <w:sz w:val="32"/>
          <w:szCs w:val="32"/>
        </w:rPr>
      </w:pPr>
      <w:r>
        <w:rPr>
          <w:rFonts w:ascii="黑体" w:hAnsi="黑体" w:hint="eastAsia"/>
          <w:sz w:val="32"/>
          <w:szCs w:val="32"/>
        </w:rPr>
        <w:t>第三部分</w:t>
      </w:r>
      <w:r w:rsidR="00716B31">
        <w:rPr>
          <w:rFonts w:ascii="黑体" w:hAnsi="黑体" w:hint="eastAsia"/>
          <w:sz w:val="32"/>
          <w:szCs w:val="32"/>
        </w:rPr>
        <w:t>中国南海研究院2024年</w:t>
      </w:r>
      <w:r>
        <w:rPr>
          <w:rFonts w:ascii="黑体" w:hAnsi="黑体" w:hint="eastAsia"/>
          <w:sz w:val="32"/>
          <w:szCs w:val="32"/>
        </w:rPr>
        <w:t>预算情况说明</w:t>
      </w:r>
    </w:p>
    <w:p w:rsidR="00DD1B02" w:rsidRDefault="005B099B" w:rsidP="009E5384">
      <w:pPr>
        <w:spacing w:line="560" w:lineRule="exact"/>
        <w:ind w:firstLineChars="200" w:firstLine="640"/>
        <w:jc w:val="left"/>
        <w:rPr>
          <w:rFonts w:ascii="黑体" w:hAnsi="黑体"/>
          <w:sz w:val="32"/>
          <w:szCs w:val="32"/>
        </w:rPr>
      </w:pPr>
      <w:r>
        <w:rPr>
          <w:rFonts w:ascii="黑体" w:hAnsi="黑体" w:hint="eastAsia"/>
          <w:sz w:val="32"/>
          <w:szCs w:val="32"/>
        </w:rPr>
        <w:t>一、关于</w:t>
      </w:r>
      <w:r w:rsidR="00716B31">
        <w:rPr>
          <w:rFonts w:ascii="黑体" w:hAnsi="黑体" w:hint="eastAsia"/>
          <w:sz w:val="32"/>
          <w:szCs w:val="32"/>
        </w:rPr>
        <w:t>中国南海研究院2024</w:t>
      </w:r>
      <w:r>
        <w:rPr>
          <w:rFonts w:ascii="黑体" w:hAnsi="黑体" w:hint="eastAsia"/>
          <w:sz w:val="32"/>
          <w:szCs w:val="32"/>
        </w:rPr>
        <w:t>年财政拨款收支预算情况的总体说明</w:t>
      </w:r>
    </w:p>
    <w:p w:rsidR="00DD1B02" w:rsidRDefault="00716B31" w:rsidP="009E5384">
      <w:pPr>
        <w:spacing w:line="560" w:lineRule="exact"/>
        <w:ind w:firstLineChars="200" w:firstLine="640"/>
        <w:jc w:val="left"/>
        <w:rPr>
          <w:rFonts w:ascii="仿宋_GB2312" w:eastAsia="仿宋_GB2312" w:hAnsi="黑体"/>
          <w:sz w:val="32"/>
          <w:szCs w:val="32"/>
        </w:rPr>
      </w:pPr>
      <w:r>
        <w:rPr>
          <w:rFonts w:ascii="仿宋_GB2312" w:eastAsia="仿宋_GB2312" w:hAnsi="黑体" w:hint="eastAsia"/>
          <w:sz w:val="32"/>
          <w:szCs w:val="32"/>
        </w:rPr>
        <w:t>中国南海研究院2024</w:t>
      </w:r>
      <w:r w:rsidR="005B099B">
        <w:rPr>
          <w:rFonts w:ascii="仿宋_GB2312" w:eastAsia="仿宋_GB2312" w:hAnsi="黑体" w:hint="eastAsia"/>
          <w:sz w:val="32"/>
          <w:szCs w:val="32"/>
        </w:rPr>
        <w:t>年财政拨款收支总预算</w:t>
      </w:r>
      <w:r>
        <w:rPr>
          <w:rFonts w:ascii="仿宋_GB2312" w:eastAsia="仿宋_GB2312" w:hAnsi="黑体" w:hint="eastAsia"/>
          <w:sz w:val="32"/>
          <w:szCs w:val="32"/>
        </w:rPr>
        <w:t>3413.83</w:t>
      </w:r>
      <w:r w:rsidR="005B099B">
        <w:rPr>
          <w:rFonts w:ascii="仿宋_GB2312" w:eastAsia="仿宋_GB2312" w:hAnsi="黑体" w:hint="eastAsia"/>
          <w:sz w:val="32"/>
          <w:szCs w:val="32"/>
        </w:rPr>
        <w:t>万元，比上年预算数</w:t>
      </w:r>
      <w:r w:rsidR="005B099B">
        <w:rPr>
          <w:rFonts w:ascii="仿宋_GB2312" w:eastAsia="仿宋_GB2312" w:hAnsi="黑体" w:cs="仿宋_GB2312" w:hint="eastAsia"/>
          <w:sz w:val="32"/>
          <w:szCs w:val="32"/>
        </w:rPr>
        <w:t>增加</w:t>
      </w:r>
      <w:r>
        <w:rPr>
          <w:rFonts w:ascii="仿宋_GB2312" w:eastAsia="仿宋_GB2312" w:hAnsi="黑体" w:cs="仿宋_GB2312" w:hint="eastAsia"/>
          <w:sz w:val="32"/>
          <w:szCs w:val="32"/>
        </w:rPr>
        <w:t>546.75</w:t>
      </w:r>
      <w:r w:rsidR="005B099B">
        <w:rPr>
          <w:rFonts w:ascii="仿宋_GB2312" w:eastAsia="仿宋_GB2312" w:hAnsi="黑体" w:hint="eastAsia"/>
          <w:sz w:val="32"/>
          <w:szCs w:val="32"/>
        </w:rPr>
        <w:t>万元，</w:t>
      </w:r>
      <w:bookmarkStart w:id="1" w:name="_Hlk158205120"/>
      <w:r w:rsidR="005B099B">
        <w:rPr>
          <w:rFonts w:ascii="仿宋_GB2312" w:eastAsia="仿宋_GB2312" w:hAnsi="黑体" w:hint="eastAsia"/>
          <w:sz w:val="32"/>
          <w:szCs w:val="32"/>
        </w:rPr>
        <w:t>主要</w:t>
      </w:r>
      <w:r w:rsidR="005E30A8">
        <w:rPr>
          <w:rFonts w:ascii="仿宋_GB2312" w:eastAsia="仿宋_GB2312" w:hAnsi="黑体" w:hint="eastAsia"/>
          <w:sz w:val="32"/>
          <w:szCs w:val="32"/>
        </w:rPr>
        <w:t>原因</w:t>
      </w:r>
      <w:r w:rsidR="005B099B">
        <w:rPr>
          <w:rFonts w:ascii="仿宋_GB2312" w:eastAsia="仿宋_GB2312" w:hAnsi="黑体" w:hint="eastAsia"/>
          <w:sz w:val="32"/>
          <w:szCs w:val="32"/>
        </w:rPr>
        <w:t>是</w:t>
      </w:r>
      <w:r w:rsidR="005E30A8">
        <w:rPr>
          <w:rFonts w:ascii="仿宋_GB2312" w:eastAsia="仿宋_GB2312" w:hAnsi="黑体" w:hint="eastAsia"/>
          <w:sz w:val="32"/>
          <w:szCs w:val="32"/>
        </w:rPr>
        <w:t>项目业务经费和人员经费增加</w:t>
      </w:r>
      <w:r w:rsidR="005B099B">
        <w:rPr>
          <w:rFonts w:ascii="仿宋_GB2312" w:eastAsia="仿宋_GB2312" w:hAnsi="黑体" w:hint="eastAsia"/>
          <w:sz w:val="32"/>
          <w:szCs w:val="32"/>
        </w:rPr>
        <w:t>。</w:t>
      </w:r>
      <w:bookmarkEnd w:id="1"/>
      <w:r w:rsidR="005B099B">
        <w:rPr>
          <w:rFonts w:ascii="仿宋_GB2312" w:eastAsia="仿宋_GB2312" w:hAnsi="黑体" w:hint="eastAsia"/>
          <w:sz w:val="32"/>
          <w:szCs w:val="32"/>
        </w:rPr>
        <w:t>其中，收入总计</w:t>
      </w:r>
      <w:r>
        <w:rPr>
          <w:rFonts w:ascii="仿宋_GB2312" w:eastAsia="仿宋_GB2312" w:hAnsi="黑体" w:hint="eastAsia"/>
          <w:sz w:val="32"/>
          <w:szCs w:val="32"/>
        </w:rPr>
        <w:t>3413.83</w:t>
      </w:r>
      <w:r w:rsidR="000A125B">
        <w:rPr>
          <w:rFonts w:ascii="仿宋_GB2312" w:eastAsia="仿宋_GB2312" w:hAnsi="黑体" w:hint="eastAsia"/>
          <w:sz w:val="32"/>
          <w:szCs w:val="32"/>
        </w:rPr>
        <w:t>万元，包括一般公共预算本年收入</w:t>
      </w:r>
      <w:r>
        <w:rPr>
          <w:rFonts w:ascii="仿宋_GB2312" w:eastAsia="仿宋_GB2312" w:hAnsi="黑体" w:hint="eastAsia"/>
          <w:sz w:val="32"/>
          <w:szCs w:val="32"/>
        </w:rPr>
        <w:t>3413.83</w:t>
      </w:r>
      <w:r w:rsidR="000A125B">
        <w:rPr>
          <w:rFonts w:ascii="仿宋_GB2312" w:eastAsia="仿宋_GB2312" w:hAnsi="黑体" w:hint="eastAsia"/>
          <w:sz w:val="32"/>
          <w:szCs w:val="32"/>
        </w:rPr>
        <w:t>万元</w:t>
      </w:r>
      <w:r w:rsidR="005B099B">
        <w:rPr>
          <w:rFonts w:ascii="仿宋_GB2312" w:eastAsia="仿宋_GB2312" w:hAnsi="黑体" w:hint="eastAsia"/>
          <w:sz w:val="32"/>
          <w:szCs w:val="32"/>
        </w:rPr>
        <w:t>；支出总计</w:t>
      </w:r>
      <w:r>
        <w:rPr>
          <w:rFonts w:ascii="仿宋_GB2312" w:eastAsia="仿宋_GB2312" w:hAnsi="黑体" w:hint="eastAsia"/>
          <w:sz w:val="32"/>
          <w:szCs w:val="32"/>
        </w:rPr>
        <w:t>3413.83</w:t>
      </w:r>
      <w:r w:rsidR="005B099B">
        <w:rPr>
          <w:rFonts w:ascii="仿宋_GB2312" w:eastAsia="仿宋_GB2312" w:hAnsi="黑体" w:hint="eastAsia"/>
          <w:sz w:val="32"/>
          <w:szCs w:val="32"/>
        </w:rPr>
        <w:t>万元，包括外交支出</w:t>
      </w:r>
      <w:r w:rsidR="009F4F72">
        <w:rPr>
          <w:rFonts w:ascii="仿宋_GB2312" w:eastAsia="仿宋_GB2312" w:hAnsi="黑体" w:hint="eastAsia"/>
          <w:sz w:val="32"/>
          <w:szCs w:val="32"/>
        </w:rPr>
        <w:t>3267.82</w:t>
      </w:r>
      <w:r w:rsidR="005B099B">
        <w:rPr>
          <w:rFonts w:ascii="仿宋_GB2312" w:eastAsia="仿宋_GB2312" w:hAnsi="黑体" w:hint="eastAsia"/>
          <w:sz w:val="32"/>
          <w:szCs w:val="32"/>
        </w:rPr>
        <w:t>万元、</w:t>
      </w:r>
      <w:r w:rsidR="009F4F72">
        <w:rPr>
          <w:rFonts w:ascii="仿宋_GB2312" w:eastAsia="仿宋_GB2312" w:hAnsi="黑体" w:hint="eastAsia"/>
          <w:sz w:val="32"/>
          <w:szCs w:val="32"/>
        </w:rPr>
        <w:t>社会保障和就业支出88.77万元</w:t>
      </w:r>
      <w:r w:rsidR="005B099B">
        <w:rPr>
          <w:rFonts w:ascii="仿宋_GB2312" w:eastAsia="仿宋_GB2312" w:hAnsi="黑体" w:hint="eastAsia"/>
          <w:sz w:val="32"/>
          <w:szCs w:val="32"/>
        </w:rPr>
        <w:t>、</w:t>
      </w:r>
      <w:r w:rsidR="009F4F72">
        <w:rPr>
          <w:rFonts w:ascii="仿宋_GB2312" w:eastAsia="仿宋_GB2312" w:hAnsi="黑体" w:hint="eastAsia"/>
          <w:sz w:val="32"/>
          <w:szCs w:val="32"/>
        </w:rPr>
        <w:t>卫生健康支出20.15万元、住房保障支出37.10万元</w:t>
      </w:r>
      <w:r w:rsidR="005B099B">
        <w:rPr>
          <w:rFonts w:ascii="仿宋_GB2312" w:eastAsia="仿宋_GB2312" w:hAnsi="黑体" w:hint="eastAsia"/>
          <w:sz w:val="32"/>
          <w:szCs w:val="32"/>
        </w:rPr>
        <w:t>。</w:t>
      </w:r>
    </w:p>
    <w:p w:rsidR="00DD1B02" w:rsidRDefault="005B099B" w:rsidP="009E5384">
      <w:pPr>
        <w:spacing w:line="560" w:lineRule="exact"/>
        <w:ind w:firstLine="640"/>
        <w:jc w:val="left"/>
        <w:rPr>
          <w:rFonts w:ascii="黑体" w:hAnsi="黑体"/>
          <w:sz w:val="32"/>
          <w:szCs w:val="32"/>
        </w:rPr>
      </w:pPr>
      <w:r>
        <w:rPr>
          <w:rFonts w:ascii="黑体" w:hAnsi="黑体" w:hint="eastAsia"/>
          <w:sz w:val="32"/>
          <w:szCs w:val="32"/>
        </w:rPr>
        <w:t>二、关于</w:t>
      </w:r>
      <w:r w:rsidR="00E84E86">
        <w:rPr>
          <w:rFonts w:ascii="黑体" w:hAnsi="黑体" w:hint="eastAsia"/>
          <w:sz w:val="32"/>
          <w:szCs w:val="32"/>
        </w:rPr>
        <w:t>中国南海研究院2024</w:t>
      </w:r>
      <w:r>
        <w:rPr>
          <w:rFonts w:ascii="黑体" w:hAnsi="黑体" w:hint="eastAsia"/>
          <w:sz w:val="32"/>
          <w:szCs w:val="32"/>
        </w:rPr>
        <w:t>年一般公共预算当年拨款情况说明</w:t>
      </w:r>
    </w:p>
    <w:p w:rsidR="00DD1B02" w:rsidRDefault="005B099B" w:rsidP="009E5384">
      <w:pPr>
        <w:spacing w:line="560" w:lineRule="exact"/>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5E30A8" w:rsidRDefault="00E84E86"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中国南海研究院2024</w:t>
      </w:r>
      <w:r w:rsidR="005B099B">
        <w:rPr>
          <w:rFonts w:ascii="仿宋_GB2312" w:eastAsia="仿宋_GB2312" w:hAnsi="黑体" w:hint="eastAsia"/>
          <w:sz w:val="32"/>
          <w:szCs w:val="32"/>
        </w:rPr>
        <w:t>年一般公共预算当年拨款</w:t>
      </w:r>
      <w:r>
        <w:rPr>
          <w:rFonts w:ascii="仿宋_GB2312" w:eastAsia="仿宋_GB2312" w:hAnsi="黑体" w:hint="eastAsia"/>
          <w:sz w:val="32"/>
          <w:szCs w:val="32"/>
        </w:rPr>
        <w:t>3413.83</w:t>
      </w:r>
      <w:r w:rsidR="005B099B">
        <w:rPr>
          <w:rFonts w:ascii="仿宋_GB2312" w:eastAsia="仿宋_GB2312" w:hAnsi="黑体" w:hint="eastAsia"/>
          <w:sz w:val="32"/>
          <w:szCs w:val="32"/>
        </w:rPr>
        <w:t>万元，比上年预算数</w:t>
      </w:r>
      <w:r w:rsidR="005B099B">
        <w:rPr>
          <w:rFonts w:ascii="仿宋_GB2312" w:eastAsia="仿宋_GB2312" w:hAnsi="黑体" w:cs="仿宋_GB2312" w:hint="eastAsia"/>
          <w:sz w:val="32"/>
          <w:szCs w:val="32"/>
        </w:rPr>
        <w:t>增加</w:t>
      </w:r>
      <w:r w:rsidR="00041390">
        <w:rPr>
          <w:rFonts w:ascii="仿宋_GB2312" w:eastAsia="仿宋_GB2312" w:hAnsi="黑体" w:cs="仿宋_GB2312" w:hint="eastAsia"/>
          <w:sz w:val="32"/>
          <w:szCs w:val="32"/>
        </w:rPr>
        <w:t>546.75</w:t>
      </w:r>
      <w:r w:rsidR="005B099B">
        <w:rPr>
          <w:rFonts w:ascii="仿宋_GB2312" w:eastAsia="仿宋_GB2312" w:hAnsi="黑体" w:hint="eastAsia"/>
          <w:sz w:val="32"/>
          <w:szCs w:val="32"/>
        </w:rPr>
        <w:t>万元，</w:t>
      </w:r>
      <w:r w:rsidR="005E30A8">
        <w:rPr>
          <w:rFonts w:ascii="仿宋_GB2312" w:eastAsia="仿宋_GB2312" w:hAnsi="黑体" w:hint="eastAsia"/>
          <w:sz w:val="32"/>
          <w:szCs w:val="32"/>
        </w:rPr>
        <w:t>主要原因是项目业务经费和人员经费增加。</w:t>
      </w:r>
    </w:p>
    <w:p w:rsidR="00DD1B02" w:rsidRDefault="005B099B" w:rsidP="009E5384">
      <w:pPr>
        <w:spacing w:line="560" w:lineRule="exact"/>
        <w:ind w:firstLineChars="200" w:firstLine="640"/>
        <w:rPr>
          <w:rFonts w:ascii="楷体" w:eastAsia="楷体" w:hAnsi="楷体"/>
          <w:sz w:val="32"/>
          <w:szCs w:val="32"/>
        </w:rPr>
      </w:pPr>
      <w:r>
        <w:rPr>
          <w:rFonts w:ascii="楷体" w:eastAsia="楷体" w:hAnsi="楷体" w:hint="eastAsia"/>
          <w:sz w:val="32"/>
          <w:szCs w:val="32"/>
        </w:rPr>
        <w:t>（二）一般公共预算当年拨款结构情况</w:t>
      </w:r>
    </w:p>
    <w:p w:rsidR="00DD1B02" w:rsidRDefault="005B099B" w:rsidP="009E5384">
      <w:pPr>
        <w:spacing w:line="560" w:lineRule="exact"/>
        <w:ind w:firstLineChars="250" w:firstLine="800"/>
        <w:rPr>
          <w:rFonts w:ascii="仿宋_GB2312" w:eastAsia="仿宋_GB2312" w:hAnsi="黑体"/>
          <w:sz w:val="32"/>
          <w:szCs w:val="32"/>
        </w:rPr>
      </w:pPr>
      <w:r>
        <w:rPr>
          <w:rFonts w:ascii="仿宋_GB2312" w:eastAsia="仿宋_GB2312" w:hAnsi="黑体" w:hint="eastAsia"/>
          <w:sz w:val="32"/>
          <w:szCs w:val="32"/>
        </w:rPr>
        <w:t>外交（类）</w:t>
      </w:r>
      <w:r>
        <w:rPr>
          <w:rFonts w:ascii="仿宋_GB2312" w:eastAsia="仿宋_GB2312" w:hAnsi="黑体" w:cs="仿宋_GB2312" w:hint="eastAsia"/>
          <w:sz w:val="32"/>
          <w:szCs w:val="32"/>
        </w:rPr>
        <w:t>支出</w:t>
      </w:r>
      <w:r w:rsidR="005647E7">
        <w:rPr>
          <w:rFonts w:ascii="仿宋_GB2312" w:eastAsia="仿宋_GB2312" w:hAnsi="黑体" w:cs="仿宋_GB2312" w:hint="eastAsia"/>
          <w:sz w:val="32"/>
          <w:szCs w:val="32"/>
        </w:rPr>
        <w:t>3267.82</w:t>
      </w:r>
      <w:r>
        <w:rPr>
          <w:rFonts w:ascii="仿宋_GB2312" w:eastAsia="仿宋_GB2312" w:hAnsi="黑体" w:hint="eastAsia"/>
          <w:sz w:val="32"/>
          <w:szCs w:val="32"/>
        </w:rPr>
        <w:t>万元，占</w:t>
      </w:r>
      <w:r w:rsidR="005647E7">
        <w:rPr>
          <w:rFonts w:ascii="仿宋_GB2312" w:eastAsia="仿宋_GB2312" w:hAnsi="黑体" w:cs="仿宋_GB2312" w:hint="eastAsia"/>
          <w:sz w:val="32"/>
          <w:szCs w:val="32"/>
        </w:rPr>
        <w:t>95.72</w:t>
      </w:r>
      <w:r>
        <w:rPr>
          <w:rFonts w:ascii="仿宋_GB2312" w:eastAsia="仿宋_GB2312" w:hAnsi="黑体" w:hint="eastAsia"/>
          <w:sz w:val="32"/>
          <w:szCs w:val="32"/>
        </w:rPr>
        <w:t>%；</w:t>
      </w:r>
      <w:r w:rsidR="005647E7">
        <w:rPr>
          <w:rFonts w:ascii="仿宋_GB2312" w:eastAsia="仿宋_GB2312" w:hAnsi="黑体" w:hint="eastAsia"/>
          <w:sz w:val="32"/>
          <w:szCs w:val="32"/>
        </w:rPr>
        <w:t>社会保障和就业支出88.77万元，占2.6%；卫生健康支出20.15万元，占0.59%；住房保障支出37.1万元，占1.0</w:t>
      </w:r>
      <w:r w:rsidR="00A46C4C">
        <w:rPr>
          <w:rFonts w:ascii="仿宋_GB2312" w:eastAsia="仿宋_GB2312" w:hAnsi="黑体"/>
          <w:sz w:val="32"/>
          <w:szCs w:val="32"/>
        </w:rPr>
        <w:t>9</w:t>
      </w:r>
      <w:r w:rsidR="005647E7">
        <w:rPr>
          <w:rFonts w:ascii="仿宋_GB2312" w:eastAsia="仿宋_GB2312" w:hAnsi="黑体" w:hint="eastAsia"/>
          <w:sz w:val="32"/>
          <w:szCs w:val="32"/>
        </w:rPr>
        <w:t>%。</w:t>
      </w:r>
    </w:p>
    <w:p w:rsidR="00DD1B02" w:rsidRDefault="005B099B" w:rsidP="009E5384">
      <w:pPr>
        <w:spacing w:line="560" w:lineRule="exact"/>
        <w:ind w:firstLine="640"/>
        <w:jc w:val="left"/>
        <w:rPr>
          <w:rFonts w:ascii="楷体" w:eastAsia="楷体" w:hAnsi="楷体"/>
          <w:sz w:val="32"/>
          <w:szCs w:val="32"/>
        </w:rPr>
      </w:pPr>
      <w:r>
        <w:rPr>
          <w:rFonts w:ascii="楷体" w:eastAsia="楷体" w:hAnsi="楷体" w:hint="eastAsia"/>
          <w:sz w:val="32"/>
          <w:szCs w:val="32"/>
        </w:rPr>
        <w:t>（三）一般公共预算当年拨款具体使用情况</w:t>
      </w:r>
    </w:p>
    <w:p w:rsidR="00BF60D5" w:rsidRPr="00BF60D5" w:rsidRDefault="005B099B" w:rsidP="009E5384">
      <w:pPr>
        <w:adjustRightInd w:val="0"/>
        <w:snapToGrid w:val="0"/>
        <w:spacing w:line="560" w:lineRule="exact"/>
        <w:ind w:firstLineChars="200" w:firstLine="640"/>
        <w:jc w:val="left"/>
        <w:rPr>
          <w:rFonts w:ascii="仿宋_GB2312" w:eastAsia="仿宋_GB2312" w:hAnsi="黑体"/>
          <w:color w:val="000000"/>
          <w:sz w:val="32"/>
          <w:szCs w:val="32"/>
        </w:rPr>
      </w:pPr>
      <w:r>
        <w:rPr>
          <w:rFonts w:ascii="仿宋_GB2312" w:eastAsia="仿宋_GB2312" w:hAnsi="黑体" w:cs="仿宋_GB2312" w:hint="eastAsia"/>
          <w:sz w:val="32"/>
          <w:szCs w:val="32"/>
        </w:rPr>
        <w:t>1.</w:t>
      </w:r>
      <w:r w:rsidR="00751189">
        <w:rPr>
          <w:rFonts w:ascii="仿宋_GB2312" w:eastAsia="仿宋_GB2312" w:hAnsi="黑体" w:cs="仿宋_GB2312" w:hint="eastAsia"/>
          <w:sz w:val="32"/>
          <w:szCs w:val="32"/>
        </w:rPr>
        <w:t>外交</w:t>
      </w:r>
      <w:r>
        <w:rPr>
          <w:rFonts w:ascii="仿宋_GB2312" w:eastAsia="仿宋_GB2312" w:hAnsi="黑体" w:cs="仿宋_GB2312" w:hint="eastAsia"/>
          <w:sz w:val="32"/>
          <w:szCs w:val="32"/>
        </w:rPr>
        <w:t>（类）</w:t>
      </w:r>
      <w:r w:rsidR="00751189">
        <w:rPr>
          <w:rFonts w:ascii="仿宋_GB2312" w:eastAsia="仿宋_GB2312" w:hAnsi="黑体" w:cs="仿宋_GB2312" w:hint="eastAsia"/>
          <w:sz w:val="32"/>
          <w:szCs w:val="32"/>
        </w:rPr>
        <w:t>外交管理</w:t>
      </w:r>
      <w:r>
        <w:rPr>
          <w:rFonts w:ascii="仿宋_GB2312" w:eastAsia="仿宋_GB2312" w:hAnsi="黑体" w:cs="仿宋_GB2312" w:hint="eastAsia"/>
          <w:sz w:val="32"/>
          <w:szCs w:val="32"/>
        </w:rPr>
        <w:t>（款）</w:t>
      </w:r>
      <w:r w:rsidR="00751189">
        <w:rPr>
          <w:rFonts w:ascii="仿宋_GB2312" w:eastAsia="仿宋_GB2312" w:hAnsi="黑体" w:cs="仿宋_GB2312" w:hint="eastAsia"/>
          <w:sz w:val="32"/>
          <w:szCs w:val="32"/>
        </w:rPr>
        <w:t>事业</w:t>
      </w:r>
      <w:r>
        <w:rPr>
          <w:rFonts w:ascii="仿宋_GB2312" w:eastAsia="仿宋_GB2312" w:hAnsi="黑体" w:cs="仿宋_GB2312" w:hint="eastAsia"/>
          <w:sz w:val="32"/>
          <w:szCs w:val="32"/>
        </w:rPr>
        <w:t>运行（项）</w:t>
      </w:r>
      <w:r w:rsidR="00751189">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sidR="00751189">
        <w:rPr>
          <w:rFonts w:ascii="仿宋_GB2312" w:eastAsia="仿宋_GB2312" w:hAnsi="黑体" w:cs="仿宋_GB2312" w:hint="eastAsia"/>
          <w:sz w:val="32"/>
          <w:szCs w:val="32"/>
        </w:rPr>
        <w:t>1185.68</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sidR="00751189">
        <w:rPr>
          <w:rFonts w:ascii="仿宋_GB2312" w:eastAsia="仿宋_GB2312" w:hAnsi="黑体" w:cs="仿宋_GB2312" w:hint="eastAsia"/>
          <w:sz w:val="32"/>
          <w:szCs w:val="32"/>
        </w:rPr>
        <w:t>523.5</w:t>
      </w:r>
      <w:r>
        <w:rPr>
          <w:rFonts w:ascii="仿宋_GB2312" w:eastAsia="仿宋_GB2312" w:hAnsi="黑体" w:hint="eastAsia"/>
          <w:sz w:val="32"/>
          <w:szCs w:val="32"/>
        </w:rPr>
        <w:t>万元，主要</w:t>
      </w:r>
      <w:r w:rsidR="00BF60D5">
        <w:rPr>
          <w:rFonts w:ascii="仿宋_GB2312" w:eastAsia="仿宋_GB2312" w:hAnsi="黑体" w:hint="eastAsia"/>
          <w:sz w:val="32"/>
          <w:szCs w:val="32"/>
        </w:rPr>
        <w:lastRenderedPageBreak/>
        <w:t>原因</w:t>
      </w:r>
      <w:r>
        <w:rPr>
          <w:rFonts w:ascii="仿宋_GB2312" w:eastAsia="仿宋_GB2312" w:hAnsi="黑体" w:hint="eastAsia"/>
          <w:sz w:val="32"/>
          <w:szCs w:val="32"/>
        </w:rPr>
        <w:t>是</w:t>
      </w:r>
      <w:proofErr w:type="gramStart"/>
      <w:r w:rsidR="00A46C4C">
        <w:rPr>
          <w:rFonts w:ascii="仿宋_GB2312" w:eastAsia="仿宋_GB2312" w:hAnsi="黑体" w:hint="eastAsia"/>
          <w:sz w:val="32"/>
          <w:szCs w:val="32"/>
        </w:rPr>
        <w:t>增加长聘人员</w:t>
      </w:r>
      <w:proofErr w:type="gramEnd"/>
      <w:r w:rsidR="00A46C4C">
        <w:rPr>
          <w:rFonts w:ascii="仿宋_GB2312" w:eastAsia="仿宋_GB2312" w:hAnsi="黑体" w:hint="eastAsia"/>
          <w:sz w:val="32"/>
          <w:szCs w:val="32"/>
        </w:rPr>
        <w:t>经费</w:t>
      </w:r>
      <w:proofErr w:type="gramStart"/>
      <w:r w:rsidR="00A46C4C">
        <w:rPr>
          <w:rFonts w:ascii="仿宋_GB2312" w:eastAsia="仿宋_GB2312" w:hAnsi="黑体" w:hint="eastAsia"/>
          <w:sz w:val="32"/>
          <w:szCs w:val="32"/>
        </w:rPr>
        <w:t>及</w:t>
      </w:r>
      <w:r w:rsidR="00BF60D5">
        <w:rPr>
          <w:rFonts w:ascii="仿宋_GB2312" w:eastAsia="仿宋_GB2312" w:hAnsi="黑体" w:hint="eastAsia"/>
          <w:color w:val="000000"/>
          <w:sz w:val="32"/>
          <w:szCs w:val="32"/>
        </w:rPr>
        <w:t>财编人员</w:t>
      </w:r>
      <w:proofErr w:type="gramEnd"/>
      <w:r w:rsidR="00BF60D5">
        <w:rPr>
          <w:rFonts w:ascii="仿宋_GB2312" w:eastAsia="仿宋_GB2312" w:hAnsi="黑体" w:hint="eastAsia"/>
          <w:color w:val="000000"/>
          <w:sz w:val="32"/>
          <w:szCs w:val="32"/>
        </w:rPr>
        <w:t>工资</w:t>
      </w:r>
      <w:r w:rsidR="00BF60D5" w:rsidRPr="00BF60D5">
        <w:rPr>
          <w:rFonts w:ascii="仿宋_GB2312" w:eastAsia="仿宋_GB2312" w:hAnsi="黑体" w:hint="eastAsia"/>
          <w:color w:val="000000"/>
          <w:sz w:val="32"/>
          <w:szCs w:val="32"/>
        </w:rPr>
        <w:t>较上年数增加。</w:t>
      </w:r>
    </w:p>
    <w:p w:rsidR="00DD1B02" w:rsidRDefault="005B099B"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2.</w:t>
      </w:r>
      <w:r w:rsidR="00751189">
        <w:rPr>
          <w:rFonts w:ascii="Times New Roman" w:eastAsia="仿宋_GB2312" w:hAnsi="Times New Roman"/>
          <w:sz w:val="32"/>
          <w:szCs w:val="32"/>
        </w:rPr>
        <w:t>外交（类）外交管理（款）其他外交管理事务</w:t>
      </w:r>
      <w:r w:rsidR="00AA6B1F">
        <w:rPr>
          <w:rFonts w:ascii="Times New Roman" w:eastAsia="仿宋_GB2312" w:hAnsi="Times New Roman"/>
          <w:sz w:val="32"/>
          <w:szCs w:val="32"/>
        </w:rPr>
        <w:t>支出</w:t>
      </w:r>
      <w:r w:rsidR="00751189">
        <w:rPr>
          <w:rFonts w:ascii="Times New Roman" w:eastAsia="仿宋_GB2312" w:hAnsi="Times New Roman"/>
          <w:sz w:val="32"/>
          <w:szCs w:val="32"/>
        </w:rPr>
        <w:t>（项）</w:t>
      </w:r>
      <w:r w:rsidR="00751189">
        <w:rPr>
          <w:rFonts w:ascii="仿宋_GB2312" w:eastAsia="仿宋_GB2312" w:hAnsi="黑体" w:cs="仿宋_GB2312" w:hint="eastAsia"/>
          <w:sz w:val="32"/>
          <w:szCs w:val="32"/>
        </w:rPr>
        <w:t>2024</w:t>
      </w:r>
      <w:r w:rsidR="00751189">
        <w:rPr>
          <w:rFonts w:ascii="仿宋_GB2312" w:eastAsia="仿宋_GB2312" w:hAnsi="黑体" w:hint="eastAsia"/>
          <w:sz w:val="32"/>
          <w:szCs w:val="32"/>
        </w:rPr>
        <w:t>年预算数为</w:t>
      </w:r>
      <w:r w:rsidR="00751189">
        <w:rPr>
          <w:rFonts w:ascii="仿宋_GB2312" w:eastAsia="仿宋_GB2312" w:hAnsi="黑体" w:cs="仿宋_GB2312" w:hint="eastAsia"/>
          <w:sz w:val="32"/>
          <w:szCs w:val="32"/>
        </w:rPr>
        <w:t>2082.14</w:t>
      </w:r>
      <w:r w:rsidR="00751189">
        <w:rPr>
          <w:rFonts w:ascii="仿宋_GB2312" w:eastAsia="仿宋_GB2312" w:hAnsi="黑体" w:hint="eastAsia"/>
          <w:sz w:val="32"/>
          <w:szCs w:val="32"/>
        </w:rPr>
        <w:t>万元，比上年预算数</w:t>
      </w:r>
      <w:r w:rsidR="00751189">
        <w:rPr>
          <w:rFonts w:ascii="仿宋_GB2312" w:eastAsia="仿宋_GB2312" w:hAnsi="黑体" w:cs="仿宋_GB2312" w:hint="eastAsia"/>
          <w:sz w:val="32"/>
          <w:szCs w:val="32"/>
        </w:rPr>
        <w:t>增加92.45</w:t>
      </w:r>
      <w:r w:rsidR="00751189">
        <w:rPr>
          <w:rFonts w:ascii="仿宋_GB2312" w:eastAsia="仿宋_GB2312" w:hAnsi="黑体" w:hint="eastAsia"/>
          <w:sz w:val="32"/>
          <w:szCs w:val="32"/>
        </w:rPr>
        <w:t>万元，</w:t>
      </w:r>
      <w:r w:rsidR="005E30A8">
        <w:rPr>
          <w:rFonts w:ascii="Times New Roman" w:eastAsia="仿宋_GB2312" w:hAnsi="Times New Roman" w:hint="eastAsia"/>
          <w:sz w:val="32"/>
          <w:szCs w:val="32"/>
        </w:rPr>
        <w:t>主要</w:t>
      </w:r>
      <w:r w:rsidR="00BF60D5">
        <w:rPr>
          <w:rFonts w:ascii="Times New Roman" w:eastAsia="仿宋_GB2312" w:hAnsi="Times New Roman" w:hint="eastAsia"/>
          <w:sz w:val="32"/>
          <w:szCs w:val="32"/>
        </w:rPr>
        <w:t>原因是项目业务费增加</w:t>
      </w:r>
      <w:r>
        <w:rPr>
          <w:rFonts w:ascii="仿宋_GB2312" w:eastAsia="仿宋_GB2312" w:hAnsi="黑体" w:hint="eastAsia"/>
          <w:sz w:val="32"/>
          <w:szCs w:val="32"/>
        </w:rPr>
        <w:t>。</w:t>
      </w:r>
    </w:p>
    <w:p w:rsidR="005E30A8" w:rsidRDefault="00AA6B1F"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Times New Roman" w:eastAsia="仿宋_GB2312" w:hAnsi="Times New Roman" w:hint="eastAsia"/>
          <w:sz w:val="32"/>
          <w:szCs w:val="32"/>
        </w:rPr>
        <w:t>社会</w:t>
      </w:r>
      <w:r>
        <w:rPr>
          <w:rFonts w:ascii="Times New Roman" w:eastAsia="仿宋_GB2312" w:hAnsi="Times New Roman"/>
          <w:sz w:val="32"/>
          <w:szCs w:val="32"/>
        </w:rPr>
        <w:t>保障和就业（类）行政事业单位养老支出（款）机关事业单位基本养老保险缴费</w:t>
      </w:r>
      <w:r>
        <w:rPr>
          <w:rFonts w:ascii="Times New Roman" w:eastAsia="仿宋_GB2312" w:hAnsi="Times New Roman" w:hint="eastAsia"/>
          <w:sz w:val="32"/>
          <w:szCs w:val="32"/>
        </w:rPr>
        <w:t>支出</w:t>
      </w:r>
      <w:r>
        <w:rPr>
          <w:rFonts w:ascii="Times New Roman" w:eastAsia="仿宋_GB2312" w:hAnsi="Times New Roman"/>
          <w:sz w:val="32"/>
          <w:szCs w:val="32"/>
        </w:rPr>
        <w:t>（项）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43.73</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增加0.32</w:t>
      </w:r>
      <w:r>
        <w:rPr>
          <w:rFonts w:ascii="仿宋_GB2312" w:eastAsia="仿宋_GB2312" w:hAnsi="黑体" w:hint="eastAsia"/>
          <w:sz w:val="32"/>
          <w:szCs w:val="32"/>
        </w:rPr>
        <w:t>万元，</w:t>
      </w:r>
      <w:r w:rsidR="00BF60D5">
        <w:rPr>
          <w:rFonts w:ascii="Times New Roman" w:eastAsia="仿宋_GB2312" w:hAnsi="Times New Roman" w:hint="eastAsia"/>
          <w:sz w:val="32"/>
          <w:szCs w:val="32"/>
        </w:rPr>
        <w:t>主要</w:t>
      </w:r>
      <w:r w:rsidR="005E30A8">
        <w:rPr>
          <w:rFonts w:ascii="Times New Roman" w:eastAsia="仿宋_GB2312" w:hAnsi="Times New Roman" w:hint="eastAsia"/>
          <w:sz w:val="32"/>
          <w:szCs w:val="32"/>
        </w:rPr>
        <w:t>原因</w:t>
      </w:r>
      <w:proofErr w:type="gramStart"/>
      <w:r w:rsidR="005E30A8">
        <w:rPr>
          <w:rFonts w:ascii="Times New Roman" w:eastAsia="仿宋_GB2312" w:hAnsi="Times New Roman" w:hint="eastAsia"/>
          <w:sz w:val="32"/>
          <w:szCs w:val="32"/>
        </w:rPr>
        <w:t>是财编人员</w:t>
      </w:r>
      <w:proofErr w:type="gramEnd"/>
      <w:r w:rsidR="00BF60D5">
        <w:rPr>
          <w:rFonts w:ascii="Times New Roman" w:eastAsia="仿宋_GB2312" w:hAnsi="Times New Roman" w:hint="eastAsia"/>
          <w:sz w:val="32"/>
          <w:szCs w:val="32"/>
        </w:rPr>
        <w:t>变动基数调整等</w:t>
      </w:r>
      <w:r w:rsidR="005E30A8">
        <w:rPr>
          <w:rFonts w:ascii="仿宋_GB2312" w:eastAsia="仿宋_GB2312" w:hAnsi="黑体" w:hint="eastAsia"/>
          <w:sz w:val="32"/>
          <w:szCs w:val="32"/>
        </w:rPr>
        <w:t>。</w:t>
      </w:r>
    </w:p>
    <w:p w:rsidR="00BF60D5" w:rsidRDefault="00AA6B1F"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4.</w:t>
      </w:r>
      <w:r>
        <w:rPr>
          <w:rFonts w:ascii="Times New Roman" w:eastAsia="仿宋_GB2312" w:hAnsi="Times New Roman" w:hint="eastAsia"/>
          <w:sz w:val="32"/>
          <w:szCs w:val="32"/>
        </w:rPr>
        <w:t>社会</w:t>
      </w:r>
      <w:r>
        <w:rPr>
          <w:rFonts w:ascii="Times New Roman" w:eastAsia="仿宋_GB2312" w:hAnsi="Times New Roman"/>
          <w:sz w:val="32"/>
          <w:szCs w:val="32"/>
        </w:rPr>
        <w:t>保障和就业（类）行政事业单位养老支出（款）机关事业单位</w:t>
      </w:r>
      <w:r>
        <w:rPr>
          <w:rFonts w:ascii="Times New Roman" w:eastAsia="仿宋_GB2312" w:hAnsi="Times New Roman" w:hint="eastAsia"/>
          <w:sz w:val="32"/>
          <w:szCs w:val="32"/>
        </w:rPr>
        <w:t>职业</w:t>
      </w:r>
      <w:r>
        <w:rPr>
          <w:rFonts w:ascii="Times New Roman" w:eastAsia="仿宋_GB2312" w:hAnsi="Times New Roman"/>
          <w:sz w:val="32"/>
          <w:szCs w:val="32"/>
        </w:rPr>
        <w:t>年金缴费支出（项）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45.03</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增加1.62</w:t>
      </w:r>
      <w:r>
        <w:rPr>
          <w:rFonts w:ascii="仿宋_GB2312" w:eastAsia="仿宋_GB2312" w:hAnsi="黑体" w:hint="eastAsia"/>
          <w:sz w:val="32"/>
          <w:szCs w:val="32"/>
        </w:rPr>
        <w:t>万元，</w:t>
      </w:r>
      <w:r w:rsidR="00BF60D5">
        <w:rPr>
          <w:rFonts w:ascii="Times New Roman" w:eastAsia="仿宋_GB2312" w:hAnsi="Times New Roman" w:hint="eastAsia"/>
          <w:sz w:val="32"/>
          <w:szCs w:val="32"/>
        </w:rPr>
        <w:t>主要原因</w:t>
      </w:r>
      <w:proofErr w:type="gramStart"/>
      <w:r w:rsidR="00BF60D5">
        <w:rPr>
          <w:rFonts w:ascii="Times New Roman" w:eastAsia="仿宋_GB2312" w:hAnsi="Times New Roman" w:hint="eastAsia"/>
          <w:sz w:val="32"/>
          <w:szCs w:val="32"/>
        </w:rPr>
        <w:t>是财编人员</w:t>
      </w:r>
      <w:proofErr w:type="gramEnd"/>
      <w:r w:rsidR="00BF60D5">
        <w:rPr>
          <w:rFonts w:ascii="Times New Roman" w:eastAsia="仿宋_GB2312" w:hAnsi="Times New Roman" w:hint="eastAsia"/>
          <w:sz w:val="32"/>
          <w:szCs w:val="32"/>
        </w:rPr>
        <w:t>变动基数调整等</w:t>
      </w:r>
      <w:r w:rsidR="00BF60D5">
        <w:rPr>
          <w:rFonts w:ascii="仿宋_GB2312" w:eastAsia="仿宋_GB2312" w:hAnsi="黑体" w:hint="eastAsia"/>
          <w:sz w:val="32"/>
          <w:szCs w:val="32"/>
        </w:rPr>
        <w:t>。</w:t>
      </w:r>
    </w:p>
    <w:p w:rsidR="00BF60D5" w:rsidRDefault="00AA6B1F"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5.</w:t>
      </w:r>
      <w:r>
        <w:rPr>
          <w:rFonts w:ascii="Times New Roman" w:eastAsia="仿宋_GB2312" w:hAnsi="Times New Roman" w:hint="eastAsia"/>
          <w:sz w:val="32"/>
          <w:szCs w:val="32"/>
        </w:rPr>
        <w:t>卫生健康</w:t>
      </w:r>
      <w:r>
        <w:rPr>
          <w:rFonts w:ascii="Times New Roman" w:eastAsia="仿宋_GB2312" w:hAnsi="Times New Roman"/>
          <w:sz w:val="32"/>
          <w:szCs w:val="32"/>
        </w:rPr>
        <w:t>（类）</w:t>
      </w:r>
      <w:r w:rsidR="007E3927">
        <w:rPr>
          <w:rFonts w:ascii="Times New Roman" w:eastAsia="仿宋_GB2312" w:hAnsi="Times New Roman" w:hint="eastAsia"/>
          <w:sz w:val="32"/>
          <w:szCs w:val="32"/>
        </w:rPr>
        <w:t>行政事业</w:t>
      </w:r>
      <w:r w:rsidR="007E3927">
        <w:rPr>
          <w:rFonts w:ascii="Times New Roman" w:eastAsia="仿宋_GB2312" w:hAnsi="Times New Roman"/>
          <w:sz w:val="32"/>
          <w:szCs w:val="32"/>
        </w:rPr>
        <w:t>单位医疗</w:t>
      </w:r>
      <w:r>
        <w:rPr>
          <w:rFonts w:ascii="Times New Roman" w:eastAsia="仿宋_GB2312" w:hAnsi="Times New Roman"/>
          <w:sz w:val="32"/>
          <w:szCs w:val="32"/>
        </w:rPr>
        <w:t>（款）事业单位</w:t>
      </w:r>
      <w:r w:rsidR="007E3927">
        <w:rPr>
          <w:rFonts w:ascii="Times New Roman" w:eastAsia="仿宋_GB2312" w:hAnsi="Times New Roman" w:hint="eastAsia"/>
          <w:sz w:val="32"/>
          <w:szCs w:val="32"/>
        </w:rPr>
        <w:t>医疗</w:t>
      </w:r>
      <w:r>
        <w:rPr>
          <w:rFonts w:ascii="Times New Roman" w:eastAsia="仿宋_GB2312" w:hAnsi="Times New Roman"/>
          <w:sz w:val="32"/>
          <w:szCs w:val="32"/>
        </w:rPr>
        <w:t>（项）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sidR="007E3927">
        <w:rPr>
          <w:rFonts w:ascii="仿宋_GB2312" w:eastAsia="仿宋_GB2312" w:hAnsi="黑体" w:cs="仿宋_GB2312" w:hint="eastAsia"/>
          <w:sz w:val="32"/>
          <w:szCs w:val="32"/>
        </w:rPr>
        <w:t>20.15</w:t>
      </w:r>
      <w:r>
        <w:rPr>
          <w:rFonts w:ascii="仿宋_GB2312" w:eastAsia="仿宋_GB2312" w:hAnsi="黑体" w:hint="eastAsia"/>
          <w:sz w:val="32"/>
          <w:szCs w:val="32"/>
        </w:rPr>
        <w:t>万元，比上年预算数</w:t>
      </w:r>
      <w:r w:rsidR="007E3927">
        <w:rPr>
          <w:rFonts w:ascii="仿宋_GB2312" w:eastAsia="仿宋_GB2312" w:hAnsi="黑体" w:cs="仿宋_GB2312" w:hint="eastAsia"/>
          <w:sz w:val="32"/>
          <w:szCs w:val="32"/>
        </w:rPr>
        <w:t>减少18.1</w:t>
      </w:r>
      <w:r>
        <w:rPr>
          <w:rFonts w:ascii="仿宋_GB2312" w:eastAsia="仿宋_GB2312" w:hAnsi="黑体" w:hint="eastAsia"/>
          <w:sz w:val="32"/>
          <w:szCs w:val="32"/>
        </w:rPr>
        <w:t>万元，</w:t>
      </w:r>
      <w:r w:rsidR="00BF60D5">
        <w:rPr>
          <w:rFonts w:ascii="Times New Roman" w:eastAsia="仿宋_GB2312" w:hAnsi="Times New Roman" w:hint="eastAsia"/>
          <w:sz w:val="32"/>
          <w:szCs w:val="32"/>
        </w:rPr>
        <w:t>主要原因</w:t>
      </w:r>
      <w:proofErr w:type="gramStart"/>
      <w:r w:rsidR="00BF60D5">
        <w:rPr>
          <w:rFonts w:ascii="Times New Roman" w:eastAsia="仿宋_GB2312" w:hAnsi="Times New Roman" w:hint="eastAsia"/>
          <w:sz w:val="32"/>
          <w:szCs w:val="32"/>
        </w:rPr>
        <w:t>是财编人员</w:t>
      </w:r>
      <w:proofErr w:type="gramEnd"/>
      <w:r w:rsidR="00BF60D5">
        <w:rPr>
          <w:rFonts w:ascii="Times New Roman" w:eastAsia="仿宋_GB2312" w:hAnsi="Times New Roman" w:hint="eastAsia"/>
          <w:sz w:val="32"/>
          <w:szCs w:val="32"/>
        </w:rPr>
        <w:t>变动基数调整等</w:t>
      </w:r>
      <w:r w:rsidR="00BF60D5">
        <w:rPr>
          <w:rFonts w:ascii="仿宋_GB2312" w:eastAsia="仿宋_GB2312" w:hAnsi="黑体" w:hint="eastAsia"/>
          <w:sz w:val="32"/>
          <w:szCs w:val="32"/>
        </w:rPr>
        <w:t>。</w:t>
      </w:r>
    </w:p>
    <w:p w:rsidR="00BF60D5" w:rsidRDefault="007E3927"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6.</w:t>
      </w:r>
      <w:r>
        <w:rPr>
          <w:rFonts w:ascii="Times New Roman" w:eastAsia="仿宋_GB2312" w:hAnsi="Times New Roman" w:hint="eastAsia"/>
          <w:sz w:val="32"/>
          <w:szCs w:val="32"/>
        </w:rPr>
        <w:t>住房保障</w:t>
      </w:r>
      <w:r>
        <w:rPr>
          <w:rFonts w:ascii="Times New Roman" w:eastAsia="仿宋_GB2312" w:hAnsi="Times New Roman"/>
          <w:sz w:val="32"/>
          <w:szCs w:val="32"/>
        </w:rPr>
        <w:t>（类）</w:t>
      </w:r>
      <w:r>
        <w:rPr>
          <w:rFonts w:ascii="Times New Roman" w:eastAsia="仿宋_GB2312" w:hAnsi="Times New Roman" w:hint="eastAsia"/>
          <w:sz w:val="32"/>
          <w:szCs w:val="32"/>
        </w:rPr>
        <w:t>住房改革支出</w:t>
      </w:r>
      <w:r>
        <w:rPr>
          <w:rFonts w:ascii="Times New Roman" w:eastAsia="仿宋_GB2312" w:hAnsi="Times New Roman"/>
          <w:sz w:val="32"/>
          <w:szCs w:val="32"/>
        </w:rPr>
        <w:t>（款）住房公积金（项）</w:t>
      </w:r>
      <w:r>
        <w:rPr>
          <w:rFonts w:ascii="仿宋_GB2312" w:eastAsia="仿宋_GB2312" w:hAnsi="黑体" w:cs="仿宋_GB2312" w:hint="eastAsia"/>
          <w:sz w:val="32"/>
          <w:szCs w:val="32"/>
        </w:rPr>
        <w:t>2024</w:t>
      </w:r>
      <w:r>
        <w:rPr>
          <w:rFonts w:ascii="仿宋_GB2312" w:eastAsia="仿宋_GB2312" w:hAnsi="黑体" w:hint="eastAsia"/>
          <w:sz w:val="32"/>
          <w:szCs w:val="32"/>
        </w:rPr>
        <w:t>年预算数为</w:t>
      </w:r>
      <w:r>
        <w:rPr>
          <w:rFonts w:ascii="仿宋_GB2312" w:eastAsia="仿宋_GB2312" w:hAnsi="黑体" w:cs="仿宋_GB2312" w:hint="eastAsia"/>
          <w:sz w:val="32"/>
          <w:szCs w:val="32"/>
        </w:rPr>
        <w:t>37.1</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减少13.05</w:t>
      </w:r>
      <w:r>
        <w:rPr>
          <w:rFonts w:ascii="仿宋_GB2312" w:eastAsia="仿宋_GB2312" w:hAnsi="黑体" w:hint="eastAsia"/>
          <w:sz w:val="32"/>
          <w:szCs w:val="32"/>
        </w:rPr>
        <w:t>万元，</w:t>
      </w:r>
      <w:r w:rsidR="00BF60D5">
        <w:rPr>
          <w:rFonts w:ascii="Times New Roman" w:eastAsia="仿宋_GB2312" w:hAnsi="Times New Roman" w:hint="eastAsia"/>
          <w:sz w:val="32"/>
          <w:szCs w:val="32"/>
        </w:rPr>
        <w:t>主要原因</w:t>
      </w:r>
      <w:proofErr w:type="gramStart"/>
      <w:r w:rsidR="00BF60D5">
        <w:rPr>
          <w:rFonts w:ascii="Times New Roman" w:eastAsia="仿宋_GB2312" w:hAnsi="Times New Roman" w:hint="eastAsia"/>
          <w:sz w:val="32"/>
          <w:szCs w:val="32"/>
        </w:rPr>
        <w:t>是财编人员</w:t>
      </w:r>
      <w:proofErr w:type="gramEnd"/>
      <w:r w:rsidR="00BF60D5">
        <w:rPr>
          <w:rFonts w:ascii="Times New Roman" w:eastAsia="仿宋_GB2312" w:hAnsi="Times New Roman" w:hint="eastAsia"/>
          <w:sz w:val="32"/>
          <w:szCs w:val="32"/>
        </w:rPr>
        <w:t>变动基数调整等</w:t>
      </w:r>
      <w:r w:rsidR="00BF60D5">
        <w:rPr>
          <w:rFonts w:ascii="仿宋_GB2312" w:eastAsia="仿宋_GB2312" w:hAnsi="黑体" w:hint="eastAsia"/>
          <w:sz w:val="32"/>
          <w:szCs w:val="32"/>
        </w:rPr>
        <w:t>。</w:t>
      </w:r>
    </w:p>
    <w:p w:rsidR="00DD1B02" w:rsidRDefault="005B099B" w:rsidP="009E5384">
      <w:pPr>
        <w:spacing w:line="560" w:lineRule="exact"/>
        <w:ind w:firstLine="640"/>
        <w:rPr>
          <w:rFonts w:ascii="黑体" w:hAnsi="黑体"/>
          <w:sz w:val="32"/>
          <w:szCs w:val="32"/>
        </w:rPr>
      </w:pPr>
      <w:r>
        <w:rPr>
          <w:rFonts w:ascii="黑体" w:hAnsi="黑体" w:hint="eastAsia"/>
          <w:sz w:val="32"/>
          <w:szCs w:val="32"/>
        </w:rPr>
        <w:t>三、</w:t>
      </w:r>
      <w:r w:rsidR="007E3927">
        <w:rPr>
          <w:rFonts w:ascii="黑体" w:hAnsi="黑体" w:hint="eastAsia"/>
          <w:sz w:val="32"/>
          <w:szCs w:val="32"/>
        </w:rPr>
        <w:t>中国南海研究院2024</w:t>
      </w:r>
      <w:r>
        <w:rPr>
          <w:rFonts w:ascii="黑体" w:hAnsi="黑体" w:hint="eastAsia"/>
          <w:sz w:val="32"/>
          <w:szCs w:val="32"/>
        </w:rPr>
        <w:t>年一般公共预算基本支出情况说明</w:t>
      </w:r>
    </w:p>
    <w:p w:rsidR="00DD1B02" w:rsidRDefault="007E3927"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中国南海研究院2024</w:t>
      </w:r>
      <w:r w:rsidR="005B099B">
        <w:rPr>
          <w:rFonts w:ascii="仿宋_GB2312" w:eastAsia="仿宋_GB2312" w:hAnsi="黑体" w:hint="eastAsia"/>
          <w:sz w:val="32"/>
          <w:szCs w:val="32"/>
        </w:rPr>
        <w:t>年一般公共预算基本支出为</w:t>
      </w:r>
      <w:r>
        <w:rPr>
          <w:rFonts w:ascii="仿宋_GB2312" w:eastAsia="仿宋_GB2312" w:hAnsi="黑体" w:hint="eastAsia"/>
          <w:sz w:val="32"/>
          <w:szCs w:val="32"/>
        </w:rPr>
        <w:t>1331.69</w:t>
      </w:r>
      <w:r w:rsidR="005B099B">
        <w:rPr>
          <w:rFonts w:ascii="仿宋_GB2312" w:eastAsia="仿宋_GB2312" w:hAnsi="黑体" w:hint="eastAsia"/>
          <w:sz w:val="32"/>
          <w:szCs w:val="32"/>
        </w:rPr>
        <w:t>万元，其中：</w:t>
      </w:r>
    </w:p>
    <w:p w:rsidR="00DD1B02" w:rsidRDefault="005B099B"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sidR="007E3927">
        <w:rPr>
          <w:rFonts w:ascii="仿宋_GB2312" w:eastAsia="仿宋_GB2312" w:hAnsi="黑体" w:hint="eastAsia"/>
          <w:sz w:val="32"/>
          <w:szCs w:val="32"/>
        </w:rPr>
        <w:t>1102.22</w:t>
      </w:r>
      <w:r>
        <w:rPr>
          <w:rFonts w:ascii="仿宋_GB2312" w:eastAsia="仿宋_GB2312" w:hAnsi="黑体" w:hint="eastAsia"/>
          <w:sz w:val="32"/>
          <w:szCs w:val="32"/>
        </w:rPr>
        <w:t>万元，主要包括：基本工资、津贴补贴、</w:t>
      </w:r>
      <w:r w:rsidR="00A44AB8">
        <w:rPr>
          <w:rFonts w:ascii="仿宋_GB2312" w:eastAsia="仿宋_GB2312" w:hAnsi="黑体" w:hint="eastAsia"/>
          <w:sz w:val="32"/>
          <w:szCs w:val="32"/>
        </w:rPr>
        <w:t>绩效工资</w:t>
      </w:r>
      <w:r>
        <w:rPr>
          <w:rFonts w:ascii="仿宋_GB2312" w:eastAsia="仿宋_GB2312" w:hAnsi="黑体" w:hint="eastAsia"/>
          <w:sz w:val="32"/>
          <w:szCs w:val="32"/>
        </w:rPr>
        <w:t>、</w:t>
      </w:r>
      <w:r w:rsidR="00A44AB8">
        <w:rPr>
          <w:rFonts w:ascii="仿宋_GB2312" w:eastAsia="仿宋_GB2312" w:hAnsi="黑体" w:hint="eastAsia"/>
          <w:sz w:val="32"/>
          <w:szCs w:val="32"/>
        </w:rPr>
        <w:t>机关事业单位基本养老保险缴费、职业年金</w:t>
      </w:r>
      <w:r w:rsidR="00A44AB8">
        <w:rPr>
          <w:rFonts w:ascii="仿宋_GB2312" w:eastAsia="仿宋_GB2312" w:hAnsi="黑体" w:hint="eastAsia"/>
          <w:sz w:val="32"/>
          <w:szCs w:val="32"/>
        </w:rPr>
        <w:lastRenderedPageBreak/>
        <w:t>缴费、职工基本医疗保险缴费、其他社会保障缴费、住房公积金、医疗费、其他工资福利支出、邮电费、其他交通费用、奖励金</w:t>
      </w:r>
      <w:r w:rsidR="003F278C">
        <w:rPr>
          <w:rFonts w:ascii="仿宋_GB2312" w:eastAsia="仿宋_GB2312" w:hAnsi="黑体" w:hint="eastAsia"/>
          <w:sz w:val="32"/>
          <w:szCs w:val="32"/>
        </w:rPr>
        <w:t>。</w:t>
      </w:r>
    </w:p>
    <w:p w:rsidR="00DD1B02" w:rsidRDefault="005B099B"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sidR="00A44AB8">
        <w:rPr>
          <w:rFonts w:ascii="仿宋_GB2312" w:eastAsia="仿宋_GB2312" w:hAnsi="黑体" w:hint="eastAsia"/>
          <w:sz w:val="32"/>
          <w:szCs w:val="32"/>
        </w:rPr>
        <w:t>22</w:t>
      </w:r>
      <w:r w:rsidR="00560938">
        <w:rPr>
          <w:rFonts w:ascii="仿宋_GB2312" w:eastAsia="仿宋_GB2312" w:hAnsi="黑体"/>
          <w:sz w:val="32"/>
          <w:szCs w:val="32"/>
        </w:rPr>
        <w:t>9</w:t>
      </w:r>
      <w:r w:rsidR="00A44AB8">
        <w:rPr>
          <w:rFonts w:ascii="仿宋_GB2312" w:eastAsia="仿宋_GB2312" w:hAnsi="黑体" w:hint="eastAsia"/>
          <w:sz w:val="32"/>
          <w:szCs w:val="32"/>
        </w:rPr>
        <w:t>.</w:t>
      </w:r>
      <w:r w:rsidR="00560938">
        <w:rPr>
          <w:rFonts w:ascii="仿宋_GB2312" w:eastAsia="仿宋_GB2312" w:hAnsi="黑体"/>
          <w:sz w:val="32"/>
          <w:szCs w:val="32"/>
        </w:rPr>
        <w:t>4</w:t>
      </w:r>
      <w:r w:rsidR="00A44AB8">
        <w:rPr>
          <w:rFonts w:ascii="仿宋_GB2312" w:eastAsia="仿宋_GB2312" w:hAnsi="黑体" w:hint="eastAsia"/>
          <w:sz w:val="32"/>
          <w:szCs w:val="32"/>
        </w:rPr>
        <w:t>7</w:t>
      </w:r>
      <w:r>
        <w:rPr>
          <w:rFonts w:ascii="仿宋_GB2312" w:eastAsia="仿宋_GB2312" w:hAnsi="黑体" w:hint="eastAsia"/>
          <w:sz w:val="32"/>
          <w:szCs w:val="32"/>
        </w:rPr>
        <w:t>万元，主要包括：办公费、</w:t>
      </w:r>
      <w:r w:rsidR="00A44AB8">
        <w:rPr>
          <w:rFonts w:ascii="仿宋_GB2312" w:eastAsia="仿宋_GB2312" w:hAnsi="黑体" w:hint="eastAsia"/>
          <w:sz w:val="32"/>
          <w:szCs w:val="32"/>
        </w:rPr>
        <w:t>印刷费、水费、电费、邮电费、物业管理费、差旅费、维修（护）费、培训费、公务接待费、工会经费、工程用车运行维护费、其他交通费用、其他商品和服务支出、生活补助、其他对个人和家庭的补助</w:t>
      </w:r>
      <w:r>
        <w:rPr>
          <w:rFonts w:ascii="仿宋_GB2312" w:eastAsia="仿宋_GB2312" w:hAnsi="黑体" w:hint="eastAsia"/>
          <w:sz w:val="32"/>
          <w:szCs w:val="32"/>
        </w:rPr>
        <w:t>。</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t>四、</w:t>
      </w:r>
      <w:r w:rsidR="009A2EED">
        <w:rPr>
          <w:rFonts w:ascii="黑体" w:hAnsi="黑体" w:cs="Times New Roman" w:hint="eastAsia"/>
          <w:sz w:val="32"/>
          <w:shd w:val="clear" w:color="auto" w:fill="FFFFFF"/>
        </w:rPr>
        <w:t>中国南海研究院2024</w:t>
      </w:r>
      <w:r>
        <w:rPr>
          <w:rFonts w:ascii="黑体" w:hAnsi="黑体" w:cs="Times New Roman"/>
          <w:sz w:val="32"/>
          <w:shd w:val="clear" w:color="auto" w:fill="FFFFFF"/>
        </w:rPr>
        <w:t>年“三公”经费预算情况</w:t>
      </w:r>
      <w:r>
        <w:rPr>
          <w:rFonts w:ascii="黑体" w:hAnsi="黑体" w:cs="Times New Roman" w:hint="eastAsia"/>
          <w:sz w:val="32"/>
          <w:shd w:val="clear" w:color="auto" w:fill="FFFFFF"/>
        </w:rPr>
        <w:t>说明</w:t>
      </w:r>
    </w:p>
    <w:p w:rsidR="00DD1B02" w:rsidRDefault="005B099B" w:rsidP="009E5384">
      <w:pPr>
        <w:spacing w:line="560" w:lineRule="exact"/>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sidR="0022697E">
        <w:rPr>
          <w:rFonts w:ascii="仿宋_GB2312" w:eastAsia="仿宋_GB2312" w:hAnsi="黑体" w:hint="eastAsia"/>
          <w:sz w:val="32"/>
          <w:szCs w:val="32"/>
        </w:rPr>
        <w:t>中国南海研究院2024</w:t>
      </w:r>
      <w:r>
        <w:rPr>
          <w:rFonts w:ascii="仿宋_GB2312" w:eastAsia="仿宋_GB2312" w:hAnsi="黑体" w:hint="eastAsia"/>
          <w:sz w:val="32"/>
          <w:szCs w:val="32"/>
        </w:rPr>
        <w:t>年一般公共预算“三公”经费预算数为</w:t>
      </w:r>
      <w:r w:rsidR="0022697E">
        <w:rPr>
          <w:rFonts w:ascii="仿宋_GB2312" w:eastAsia="仿宋_GB2312" w:hAnsi="黑体" w:cs="仿宋_GB2312" w:hint="eastAsia"/>
          <w:sz w:val="32"/>
          <w:szCs w:val="32"/>
        </w:rPr>
        <w:t>139.15</w:t>
      </w:r>
      <w:r>
        <w:rPr>
          <w:rFonts w:ascii="仿宋_GB2312" w:eastAsia="仿宋_GB2312" w:hAnsi="黑体" w:hint="eastAsia"/>
          <w:sz w:val="32"/>
          <w:szCs w:val="32"/>
        </w:rPr>
        <w:t>万元，其中：</w:t>
      </w:r>
    </w:p>
    <w:p w:rsidR="00DD1B02" w:rsidRPr="00560938" w:rsidRDefault="005B099B" w:rsidP="009E5384">
      <w:pPr>
        <w:spacing w:line="560" w:lineRule="exact"/>
        <w:ind w:firstLine="630"/>
        <w:rPr>
          <w:rFonts w:ascii="Times New Roman" w:eastAsia="仿宋_GB2312" w:hAnsi="Times New Roman" w:cs="Times New Roman"/>
          <w:color w:val="FF0000"/>
          <w:sz w:val="32"/>
          <w:shd w:val="clear" w:color="auto" w:fill="FFFFFF"/>
        </w:rPr>
      </w:pPr>
      <w:r>
        <w:rPr>
          <w:rFonts w:ascii="Times New Roman" w:eastAsia="仿宋_GB2312" w:hAnsi="Times New Roman" w:cs="Times New Roman"/>
          <w:sz w:val="32"/>
          <w:shd w:val="clear" w:color="auto" w:fill="FFFFFF"/>
        </w:rPr>
        <w:t>因公出国（境）经费</w:t>
      </w:r>
      <w:r w:rsidR="0022697E">
        <w:rPr>
          <w:rFonts w:ascii="仿宋_GB2312" w:eastAsia="仿宋_GB2312" w:hAnsi="黑体" w:cs="仿宋_GB2312" w:hint="eastAsia"/>
          <w:sz w:val="32"/>
          <w:szCs w:val="32"/>
        </w:rPr>
        <w:t>117.44</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22697E">
        <w:rPr>
          <w:rFonts w:ascii="仿宋_GB2312" w:eastAsia="仿宋_GB2312" w:hAnsi="黑体" w:cs="仿宋_GB2312" w:hint="eastAsia"/>
          <w:sz w:val="32"/>
          <w:szCs w:val="32"/>
        </w:rPr>
        <w:t>682.93</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sidR="00560938">
        <w:rPr>
          <w:rFonts w:ascii="Times New Roman" w:eastAsia="仿宋_GB2312" w:hAnsi="Times New Roman" w:cs="Times New Roman" w:hint="eastAsia"/>
          <w:sz w:val="32"/>
          <w:shd w:val="clear" w:color="auto" w:fill="FFFFFF"/>
        </w:rPr>
        <w:t>增加</w:t>
      </w:r>
      <w:r w:rsidR="00560938">
        <w:rPr>
          <w:rFonts w:ascii="Times New Roman" w:eastAsia="仿宋_GB2312" w:hAnsi="Times New Roman" w:cs="Times New Roman" w:hint="eastAsia"/>
          <w:sz w:val="32"/>
        </w:rPr>
        <w:t>主要</w:t>
      </w:r>
      <w:r>
        <w:rPr>
          <w:rFonts w:ascii="Times New Roman" w:eastAsia="仿宋_GB2312" w:hAnsi="Times New Roman" w:cs="Times New Roman"/>
          <w:sz w:val="32"/>
          <w:shd w:val="clear" w:color="auto" w:fill="FFFFFF"/>
        </w:rPr>
        <w:t>原因</w:t>
      </w:r>
      <w:r w:rsidR="00560938">
        <w:rPr>
          <w:rFonts w:ascii="Times New Roman" w:eastAsia="仿宋_GB2312" w:hAnsi="Times New Roman" w:cs="Times New Roman" w:hint="eastAsia"/>
          <w:sz w:val="32"/>
          <w:shd w:val="clear" w:color="auto" w:fill="FFFFFF"/>
        </w:rPr>
        <w:t>是</w:t>
      </w:r>
      <w:r w:rsidR="00560938" w:rsidRPr="003F278C">
        <w:rPr>
          <w:rFonts w:ascii="Times New Roman" w:eastAsia="仿宋_GB2312" w:hAnsi="Times New Roman" w:cs="Times New Roman" w:hint="eastAsia"/>
          <w:sz w:val="32"/>
          <w:shd w:val="clear" w:color="auto" w:fill="FFFFFF"/>
        </w:rPr>
        <w:t>2</w:t>
      </w:r>
      <w:r w:rsidR="00560938" w:rsidRPr="003F278C">
        <w:rPr>
          <w:rFonts w:ascii="Times New Roman" w:eastAsia="仿宋_GB2312" w:hAnsi="Times New Roman" w:cs="Times New Roman"/>
          <w:sz w:val="32"/>
          <w:shd w:val="clear" w:color="auto" w:fill="FFFFFF"/>
        </w:rPr>
        <w:t>024</w:t>
      </w:r>
      <w:r w:rsidR="00560938" w:rsidRPr="003F278C">
        <w:rPr>
          <w:rFonts w:ascii="Times New Roman" w:eastAsia="仿宋_GB2312" w:hAnsi="Times New Roman" w:cs="Times New Roman" w:hint="eastAsia"/>
          <w:sz w:val="32"/>
          <w:shd w:val="clear" w:color="auto" w:fill="FFFFFF"/>
        </w:rPr>
        <w:t>年我院全面恢复</w:t>
      </w:r>
      <w:proofErr w:type="gramStart"/>
      <w:r w:rsidR="00560938" w:rsidRPr="003F278C">
        <w:rPr>
          <w:rFonts w:ascii="Times New Roman" w:eastAsia="仿宋_GB2312" w:hAnsi="Times New Roman" w:cs="Times New Roman" w:hint="eastAsia"/>
          <w:sz w:val="32"/>
          <w:shd w:val="clear" w:color="auto" w:fill="FFFFFF"/>
        </w:rPr>
        <w:t>智库</w:t>
      </w:r>
      <w:r w:rsidR="009E5384">
        <w:rPr>
          <w:rFonts w:ascii="Times New Roman" w:eastAsia="仿宋_GB2312" w:hAnsi="Times New Roman" w:cs="Times New Roman" w:hint="eastAsia"/>
          <w:sz w:val="32"/>
          <w:shd w:val="clear" w:color="auto" w:fill="FFFFFF"/>
        </w:rPr>
        <w:t>国际</w:t>
      </w:r>
      <w:proofErr w:type="gramEnd"/>
      <w:r w:rsidR="009E5384">
        <w:rPr>
          <w:rFonts w:ascii="Times New Roman" w:eastAsia="仿宋_GB2312" w:hAnsi="Times New Roman" w:cs="Times New Roman" w:hint="eastAsia"/>
          <w:sz w:val="32"/>
          <w:shd w:val="clear" w:color="auto" w:fill="FFFFFF"/>
        </w:rPr>
        <w:t>学术</w:t>
      </w:r>
      <w:r w:rsidR="00560938" w:rsidRPr="003F278C">
        <w:rPr>
          <w:rFonts w:ascii="Times New Roman" w:eastAsia="仿宋_GB2312" w:hAnsi="Times New Roman" w:cs="Times New Roman" w:hint="eastAsia"/>
          <w:sz w:val="32"/>
          <w:shd w:val="clear" w:color="auto" w:fill="FFFFFF"/>
        </w:rPr>
        <w:t>交流活动，一方面积极派员参加国际学术会议，积极宣</w:t>
      </w:r>
      <w:proofErr w:type="gramStart"/>
      <w:r w:rsidR="00560938" w:rsidRPr="003F278C">
        <w:rPr>
          <w:rFonts w:ascii="Times New Roman" w:eastAsia="仿宋_GB2312" w:hAnsi="Times New Roman" w:cs="Times New Roman" w:hint="eastAsia"/>
          <w:sz w:val="32"/>
          <w:shd w:val="clear" w:color="auto" w:fill="FFFFFF"/>
        </w:rPr>
        <w:t>介</w:t>
      </w:r>
      <w:proofErr w:type="gramEnd"/>
      <w:r w:rsidR="00560938" w:rsidRPr="003F278C">
        <w:rPr>
          <w:rFonts w:ascii="Times New Roman" w:eastAsia="仿宋_GB2312" w:hAnsi="Times New Roman" w:cs="Times New Roman" w:hint="eastAsia"/>
          <w:sz w:val="32"/>
          <w:shd w:val="clear" w:color="auto" w:fill="FFFFFF"/>
        </w:rPr>
        <w:t>我南海政策</w:t>
      </w:r>
      <w:r w:rsidR="009E5384">
        <w:rPr>
          <w:rFonts w:ascii="Times New Roman" w:eastAsia="仿宋_GB2312" w:hAnsi="Times New Roman" w:cs="Times New Roman" w:hint="eastAsia"/>
          <w:sz w:val="32"/>
          <w:shd w:val="clear" w:color="auto" w:fill="FFFFFF"/>
        </w:rPr>
        <w:t>立场主张；同时加大</w:t>
      </w:r>
      <w:proofErr w:type="gramStart"/>
      <w:r w:rsidR="00560938" w:rsidRPr="003F278C">
        <w:rPr>
          <w:rFonts w:ascii="Times New Roman" w:eastAsia="仿宋_GB2312" w:hAnsi="Times New Roman" w:cs="Times New Roman" w:hint="eastAsia"/>
          <w:sz w:val="32"/>
          <w:shd w:val="clear" w:color="auto" w:fill="FFFFFF"/>
        </w:rPr>
        <w:t>智库交流</w:t>
      </w:r>
      <w:proofErr w:type="gramEnd"/>
      <w:r w:rsidR="005A5B7A" w:rsidRPr="003F278C">
        <w:rPr>
          <w:rFonts w:ascii="Times New Roman" w:eastAsia="仿宋_GB2312" w:hAnsi="Times New Roman" w:cs="Times New Roman" w:hint="eastAsia"/>
          <w:sz w:val="32"/>
          <w:shd w:val="clear" w:color="auto" w:fill="FFFFFF"/>
        </w:rPr>
        <w:t>互访力度，扩大“朋友圈”，力求在复杂多变的国际环境下，积极探索新的务实合作方式。</w:t>
      </w:r>
      <w:r>
        <w:rPr>
          <w:rFonts w:ascii="Times New Roman" w:eastAsia="仿宋_GB2312" w:hAnsi="Times New Roman" w:cs="Times New Roman"/>
          <w:sz w:val="32"/>
          <w:shd w:val="clear" w:color="auto" w:fill="FFFFFF"/>
        </w:rPr>
        <w:t>公务用车购置及运行费</w:t>
      </w:r>
      <w:r w:rsidR="0022697E">
        <w:rPr>
          <w:rFonts w:ascii="仿宋_GB2312" w:eastAsia="仿宋_GB2312" w:hAnsi="黑体" w:cs="仿宋_GB2312" w:hint="eastAsia"/>
          <w:sz w:val="32"/>
          <w:szCs w:val="32"/>
        </w:rPr>
        <w:t>17.85</w:t>
      </w:r>
      <w:r>
        <w:rPr>
          <w:rFonts w:ascii="仿宋_GB2312" w:eastAsia="仿宋_GB2312" w:hAnsi="黑体" w:hint="eastAsia"/>
          <w:sz w:val="32"/>
          <w:szCs w:val="32"/>
        </w:rPr>
        <w:t>万元（其中，</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sidR="0022697E">
        <w:rPr>
          <w:rFonts w:ascii="Times New Roman" w:eastAsia="仿宋_GB2312" w:hAnsi="Times New Roman" w:cs="Times New Roman" w:hint="eastAsia"/>
          <w:sz w:val="32"/>
          <w:shd w:val="clear" w:color="auto" w:fill="FFFFFF"/>
        </w:rPr>
        <w:t>17.85</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；公务车保有量</w:t>
      </w:r>
      <w:r w:rsidR="0022697E">
        <w:rPr>
          <w:rFonts w:ascii="仿宋_GB2312" w:eastAsia="仿宋_GB2312" w:hAnsi="黑体" w:cs="仿宋_GB2312" w:hint="eastAsia"/>
          <w:sz w:val="32"/>
          <w:szCs w:val="32"/>
        </w:rPr>
        <w:t>6</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sidR="0022697E">
        <w:rPr>
          <w:rFonts w:ascii="仿宋_GB2312" w:eastAsia="仿宋_GB2312" w:hAnsi="黑体" w:cs="仿宋_GB2312" w:hint="eastAsia"/>
          <w:sz w:val="32"/>
          <w:szCs w:val="32"/>
        </w:rPr>
        <w:t>3.86</w:t>
      </w:r>
      <w:r>
        <w:rPr>
          <w:rFonts w:ascii="Times New Roman" w:eastAsia="仿宋_GB2312" w:hAnsi="Times New Roman" w:cs="Times New Roman"/>
          <w:sz w:val="32"/>
          <w:shd w:val="clear" w:color="auto" w:fill="FFFFFF"/>
        </w:rPr>
        <w:t>万元，较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sidR="0022697E" w:rsidRPr="003F278C">
        <w:rPr>
          <w:rFonts w:ascii="Times New Roman" w:eastAsia="仿宋_GB2312" w:hAnsi="Times New Roman" w:cs="Times New Roman" w:hint="eastAsia"/>
          <w:sz w:val="32"/>
          <w:shd w:val="clear" w:color="auto" w:fill="FFFFFF"/>
        </w:rPr>
        <w:t>382.5</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主要原因</w:t>
      </w:r>
      <w:r w:rsidR="0063185B">
        <w:rPr>
          <w:rFonts w:ascii="Times New Roman" w:eastAsia="仿宋_GB2312" w:hAnsi="Times New Roman" w:cs="Times New Roman" w:hint="eastAsia"/>
          <w:sz w:val="32"/>
          <w:shd w:val="clear" w:color="auto" w:fill="FFFFFF"/>
        </w:rPr>
        <w:t>是</w:t>
      </w:r>
      <w:r w:rsidR="0090393E">
        <w:rPr>
          <w:rFonts w:ascii="Times New Roman" w:eastAsia="仿宋_GB2312" w:hAnsi="Times New Roman" w:cs="Times New Roman" w:hint="eastAsia"/>
          <w:sz w:val="32"/>
          <w:shd w:val="clear" w:color="auto" w:fill="FFFFFF"/>
        </w:rPr>
        <w:t>加强智库交流，扩大“朋友圈”，</w:t>
      </w:r>
      <w:r w:rsidR="00C049F2">
        <w:rPr>
          <w:rFonts w:ascii="Times New Roman" w:eastAsia="仿宋_GB2312" w:hAnsi="Times New Roman" w:cs="Times New Roman" w:hint="eastAsia"/>
          <w:sz w:val="32"/>
          <w:shd w:val="clear" w:color="auto" w:fill="FFFFFF"/>
        </w:rPr>
        <w:t>国内外接待</w:t>
      </w:r>
      <w:r w:rsidR="009E5384">
        <w:rPr>
          <w:rFonts w:ascii="Times New Roman" w:eastAsia="仿宋_GB2312" w:hAnsi="Times New Roman" w:cs="Times New Roman" w:hint="eastAsia"/>
          <w:sz w:val="32"/>
          <w:shd w:val="clear" w:color="auto" w:fill="FFFFFF"/>
        </w:rPr>
        <w:t>任务有所</w:t>
      </w:r>
      <w:r w:rsidR="00C049F2">
        <w:rPr>
          <w:rFonts w:ascii="Times New Roman" w:eastAsia="仿宋_GB2312" w:hAnsi="Times New Roman" w:cs="Times New Roman" w:hint="eastAsia"/>
          <w:sz w:val="32"/>
          <w:shd w:val="clear" w:color="auto" w:fill="FFFFFF"/>
        </w:rPr>
        <w:t>增加。</w:t>
      </w:r>
    </w:p>
    <w:p w:rsidR="00762633" w:rsidRDefault="005B099B" w:rsidP="009E5384">
      <w:pPr>
        <w:spacing w:line="560" w:lineRule="exact"/>
        <w:ind w:firstLineChars="200" w:firstLine="640"/>
        <w:rPr>
          <w:rFonts w:ascii="Times New Roman" w:eastAsia="仿宋_GB2312" w:hAnsi="Times New Roman" w:cs="Times New Roman"/>
          <w:sz w:val="32"/>
          <w:shd w:val="clear" w:color="auto" w:fill="FFFFFF"/>
        </w:rPr>
      </w:pPr>
      <w:r>
        <w:rPr>
          <w:rFonts w:ascii="仿宋_GB2312" w:eastAsia="仿宋_GB2312" w:hAnsi="黑体" w:hint="eastAsia"/>
          <w:sz w:val="32"/>
          <w:szCs w:val="32"/>
        </w:rPr>
        <w:t>（二）</w:t>
      </w:r>
      <w:r w:rsidR="001120D6">
        <w:rPr>
          <w:rFonts w:ascii="仿宋_GB2312" w:eastAsia="仿宋_GB2312" w:hAnsi="黑体" w:hint="eastAsia"/>
          <w:sz w:val="32"/>
          <w:szCs w:val="32"/>
        </w:rPr>
        <w:t>本部门无2024</w:t>
      </w:r>
      <w:r>
        <w:rPr>
          <w:rFonts w:ascii="仿宋_GB2312" w:eastAsia="仿宋_GB2312" w:hAnsi="黑体" w:hint="eastAsia"/>
          <w:sz w:val="32"/>
          <w:szCs w:val="32"/>
        </w:rPr>
        <w:t>政府性基金预算“三公”经费预算</w:t>
      </w:r>
      <w:r w:rsidR="001120D6">
        <w:rPr>
          <w:rFonts w:ascii="Times New Roman" w:eastAsia="仿宋_GB2312" w:hAnsi="Times New Roman" w:cs="Times New Roman"/>
          <w:sz w:val="32"/>
          <w:shd w:val="clear" w:color="auto" w:fill="FFFFFF"/>
        </w:rPr>
        <w:t>。</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lastRenderedPageBreak/>
        <w:t>五、关于</w:t>
      </w:r>
      <w:r w:rsidR="001120D6">
        <w:rPr>
          <w:rFonts w:ascii="黑体" w:hAnsi="黑体" w:cs="Times New Roman" w:hint="eastAsia"/>
          <w:sz w:val="32"/>
          <w:shd w:val="clear" w:color="auto" w:fill="FFFFFF"/>
        </w:rPr>
        <w:t>中国南海研究院2024</w:t>
      </w:r>
      <w:r>
        <w:rPr>
          <w:rFonts w:ascii="黑体" w:hAnsi="黑体" w:cs="Times New Roman"/>
          <w:sz w:val="32"/>
          <w:shd w:val="clear" w:color="auto" w:fill="FFFFFF"/>
        </w:rPr>
        <w:t>年</w:t>
      </w:r>
      <w:r>
        <w:rPr>
          <w:rFonts w:ascii="黑体" w:hAnsi="黑体" w:cs="Times New Roman" w:hint="eastAsia"/>
          <w:sz w:val="32"/>
          <w:shd w:val="clear" w:color="auto" w:fill="FFFFFF"/>
        </w:rPr>
        <w:t>政府性基金预算当年拨款情况说明</w:t>
      </w:r>
    </w:p>
    <w:p w:rsidR="00DD1B02" w:rsidRDefault="001120D6" w:rsidP="009E5384">
      <w:pPr>
        <w:spacing w:line="560" w:lineRule="exact"/>
        <w:ind w:firstLine="640"/>
        <w:jc w:val="left"/>
        <w:rPr>
          <w:rFonts w:ascii="仿宋_GB2312" w:eastAsia="仿宋_GB2312" w:hAnsi="黑体"/>
          <w:sz w:val="32"/>
          <w:szCs w:val="32"/>
        </w:rPr>
      </w:pPr>
      <w:r>
        <w:rPr>
          <w:rFonts w:ascii="楷体" w:eastAsia="楷体" w:hAnsi="楷体" w:hint="eastAsia"/>
          <w:sz w:val="32"/>
          <w:szCs w:val="32"/>
        </w:rPr>
        <w:t>本部门无2024年</w:t>
      </w:r>
      <w:r w:rsidR="005B099B">
        <w:rPr>
          <w:rFonts w:ascii="楷体" w:eastAsia="楷体" w:hAnsi="楷体" w:hint="eastAsia"/>
          <w:sz w:val="32"/>
          <w:szCs w:val="32"/>
        </w:rPr>
        <w:t>政府性基金预算</w:t>
      </w:r>
      <w:r w:rsidR="00EC458B" w:rsidRPr="00171E83">
        <w:rPr>
          <w:rFonts w:ascii="楷体" w:eastAsia="楷体" w:hAnsi="楷体" w:hint="eastAsia"/>
          <w:sz w:val="32"/>
          <w:szCs w:val="32"/>
        </w:rPr>
        <w:t>。</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t>六、关于</w:t>
      </w:r>
      <w:r w:rsidR="00171E83">
        <w:rPr>
          <w:rFonts w:ascii="黑体" w:hAnsi="黑体" w:cs="Times New Roman" w:hint="eastAsia"/>
          <w:sz w:val="32"/>
          <w:shd w:val="clear" w:color="auto" w:fill="FFFFFF"/>
        </w:rPr>
        <w:t>中国南海研究院2024</w:t>
      </w:r>
      <w:r>
        <w:rPr>
          <w:rFonts w:ascii="黑体" w:hAnsi="黑体" w:cs="Times New Roman"/>
          <w:sz w:val="32"/>
          <w:shd w:val="clear" w:color="auto" w:fill="FFFFFF"/>
        </w:rPr>
        <w:t>年</w:t>
      </w:r>
      <w:r>
        <w:rPr>
          <w:rFonts w:ascii="黑体" w:hAnsi="黑体" w:cs="Times New Roman" w:hint="eastAsia"/>
          <w:sz w:val="32"/>
          <w:shd w:val="clear" w:color="auto" w:fill="FFFFFF"/>
        </w:rPr>
        <w:t>收支预算情况的总体说明</w:t>
      </w:r>
    </w:p>
    <w:p w:rsidR="00DD1B02" w:rsidRDefault="005B099B" w:rsidP="009E5384">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sidR="00171E83">
        <w:rPr>
          <w:rFonts w:ascii="仿宋_GB2312" w:eastAsia="仿宋_GB2312" w:hAnsi="黑体" w:cs="仿宋_GB2312" w:hint="eastAsia"/>
          <w:sz w:val="32"/>
          <w:szCs w:val="32"/>
        </w:rPr>
        <w:t>中国南海研究院</w:t>
      </w:r>
      <w:r>
        <w:rPr>
          <w:rFonts w:ascii="仿宋_GB2312" w:eastAsia="仿宋_GB2312" w:hAnsi="黑体" w:cs="仿宋_GB2312" w:hint="eastAsia"/>
          <w:sz w:val="32"/>
          <w:szCs w:val="32"/>
        </w:rPr>
        <w:t>所有收入和支出均纳入部门预算管理。收入包括：一般公共预算收入、政府性基金收入、</w:t>
      </w:r>
      <w:r>
        <w:rPr>
          <w:rFonts w:ascii="仿宋_GB2312" w:eastAsia="仿宋_GB2312" w:hAnsi="黑体" w:hint="eastAsia"/>
          <w:sz w:val="32"/>
          <w:szCs w:val="32"/>
        </w:rPr>
        <w:t>；支出包括：外交支出、</w:t>
      </w:r>
      <w:r w:rsidR="00171E83">
        <w:rPr>
          <w:rFonts w:ascii="仿宋_GB2312" w:eastAsia="仿宋_GB2312" w:hAnsi="黑体" w:hint="eastAsia"/>
          <w:sz w:val="32"/>
          <w:szCs w:val="32"/>
        </w:rPr>
        <w:t>社会保障和就业支出</w:t>
      </w:r>
      <w:r>
        <w:rPr>
          <w:rFonts w:ascii="仿宋_GB2312" w:eastAsia="仿宋_GB2312" w:hAnsi="黑体" w:hint="eastAsia"/>
          <w:sz w:val="32"/>
          <w:szCs w:val="32"/>
        </w:rPr>
        <w:t>、</w:t>
      </w:r>
      <w:r w:rsidR="00DE5A0F">
        <w:rPr>
          <w:rFonts w:ascii="仿宋_GB2312" w:eastAsia="仿宋_GB2312" w:hAnsi="黑体" w:hint="eastAsia"/>
          <w:sz w:val="32"/>
          <w:szCs w:val="32"/>
        </w:rPr>
        <w:t>卫生</w:t>
      </w:r>
      <w:r w:rsidR="00171E83">
        <w:rPr>
          <w:rFonts w:ascii="仿宋_GB2312" w:eastAsia="仿宋_GB2312" w:hAnsi="黑体" w:hint="eastAsia"/>
          <w:sz w:val="32"/>
          <w:szCs w:val="32"/>
        </w:rPr>
        <w:t>健康支出、</w:t>
      </w:r>
      <w:r w:rsidR="00DE5A0F">
        <w:rPr>
          <w:rFonts w:ascii="仿宋_GB2312" w:eastAsia="仿宋_GB2312" w:hAnsi="黑体" w:hint="eastAsia"/>
          <w:sz w:val="32"/>
          <w:szCs w:val="32"/>
        </w:rPr>
        <w:t>住房保障支出</w:t>
      </w:r>
      <w:r>
        <w:rPr>
          <w:rFonts w:ascii="仿宋_GB2312" w:eastAsia="仿宋_GB2312" w:hAnsi="黑体" w:hint="eastAsia"/>
          <w:sz w:val="32"/>
          <w:szCs w:val="32"/>
        </w:rPr>
        <w:t>。</w:t>
      </w:r>
      <w:r w:rsidR="00DE5A0F">
        <w:rPr>
          <w:rFonts w:ascii="仿宋_GB2312" w:eastAsia="仿宋_GB2312" w:hAnsi="黑体" w:hint="eastAsia"/>
          <w:sz w:val="32"/>
          <w:szCs w:val="32"/>
        </w:rPr>
        <w:t>中国南海研究院2024</w:t>
      </w:r>
      <w:r>
        <w:rPr>
          <w:rFonts w:ascii="仿宋_GB2312" w:eastAsia="仿宋_GB2312" w:hAnsi="黑体" w:hint="eastAsia"/>
          <w:sz w:val="32"/>
          <w:szCs w:val="32"/>
        </w:rPr>
        <w:t>年收支总预算</w:t>
      </w:r>
      <w:r w:rsidR="00DE5A0F">
        <w:rPr>
          <w:rFonts w:ascii="仿宋_GB2312" w:eastAsia="仿宋_GB2312" w:hAnsi="黑体" w:cs="仿宋_GB2312" w:hint="eastAsia"/>
          <w:sz w:val="32"/>
          <w:szCs w:val="32"/>
        </w:rPr>
        <w:t>4213.83</w:t>
      </w:r>
      <w:r>
        <w:rPr>
          <w:rFonts w:ascii="仿宋_GB2312" w:eastAsia="仿宋_GB2312" w:hAnsi="黑体" w:hint="eastAsia"/>
          <w:sz w:val="32"/>
          <w:szCs w:val="32"/>
        </w:rPr>
        <w:t>万元。</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t>七、关于</w:t>
      </w:r>
      <w:r w:rsidR="00DE5A0F">
        <w:rPr>
          <w:rFonts w:ascii="黑体" w:hAnsi="黑体" w:cs="Times New Roman" w:hint="eastAsia"/>
          <w:sz w:val="32"/>
          <w:shd w:val="clear" w:color="auto" w:fill="FFFFFF"/>
        </w:rPr>
        <w:t>中国南海研究院2024</w:t>
      </w:r>
      <w:r>
        <w:rPr>
          <w:rFonts w:ascii="黑体" w:hAnsi="黑体" w:cs="Times New Roman"/>
          <w:sz w:val="32"/>
          <w:shd w:val="clear" w:color="auto" w:fill="FFFFFF"/>
        </w:rPr>
        <w:t>年</w:t>
      </w:r>
      <w:r>
        <w:rPr>
          <w:rFonts w:ascii="黑体" w:hAnsi="黑体" w:cs="Times New Roman" w:hint="eastAsia"/>
          <w:sz w:val="32"/>
          <w:shd w:val="clear" w:color="auto" w:fill="FFFFFF"/>
        </w:rPr>
        <w:t>收入预算情况说明</w:t>
      </w:r>
    </w:p>
    <w:p w:rsidR="00DD1B02" w:rsidRDefault="003D54DE"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中国南海研究院2024</w:t>
      </w:r>
      <w:r w:rsidR="005B099B">
        <w:rPr>
          <w:rFonts w:ascii="仿宋_GB2312" w:eastAsia="仿宋_GB2312" w:hAnsi="黑体" w:hint="eastAsia"/>
          <w:sz w:val="32"/>
          <w:szCs w:val="32"/>
        </w:rPr>
        <w:t>年收入预算</w:t>
      </w:r>
      <w:r>
        <w:rPr>
          <w:rFonts w:ascii="仿宋_GB2312" w:eastAsia="仿宋_GB2312" w:hAnsi="黑体" w:cs="仿宋_GB2312" w:hint="eastAsia"/>
          <w:sz w:val="32"/>
          <w:szCs w:val="32"/>
        </w:rPr>
        <w:t>4213.83</w:t>
      </w:r>
      <w:r w:rsidR="005B099B">
        <w:rPr>
          <w:rFonts w:ascii="仿宋_GB2312" w:eastAsia="仿宋_GB2312" w:hAnsi="黑体" w:hint="eastAsia"/>
          <w:sz w:val="32"/>
          <w:szCs w:val="32"/>
        </w:rPr>
        <w:t>万元，其中：经费拨款收入</w:t>
      </w:r>
      <w:r>
        <w:rPr>
          <w:rFonts w:ascii="仿宋_GB2312" w:eastAsia="仿宋_GB2312" w:hAnsi="黑体" w:cs="仿宋_GB2312" w:hint="eastAsia"/>
          <w:sz w:val="32"/>
          <w:szCs w:val="32"/>
        </w:rPr>
        <w:t>3413.83</w:t>
      </w:r>
      <w:r w:rsidR="005B099B">
        <w:rPr>
          <w:rFonts w:ascii="仿宋_GB2312" w:eastAsia="仿宋_GB2312" w:hAnsi="黑体" w:hint="eastAsia"/>
          <w:sz w:val="32"/>
          <w:szCs w:val="32"/>
        </w:rPr>
        <w:t>万元，占</w:t>
      </w:r>
      <w:r>
        <w:rPr>
          <w:rFonts w:ascii="仿宋_GB2312" w:eastAsia="仿宋_GB2312" w:hAnsi="黑体" w:cs="仿宋_GB2312" w:hint="eastAsia"/>
          <w:sz w:val="32"/>
          <w:szCs w:val="32"/>
        </w:rPr>
        <w:t>81.01</w:t>
      </w:r>
      <w:r w:rsidR="005B099B">
        <w:rPr>
          <w:rFonts w:ascii="仿宋_GB2312" w:eastAsia="仿宋_GB2312" w:hAnsi="黑体" w:hint="eastAsia"/>
          <w:sz w:val="32"/>
          <w:szCs w:val="32"/>
        </w:rPr>
        <w:t>%</w:t>
      </w:r>
      <w:r w:rsidR="005D01EF">
        <w:rPr>
          <w:rFonts w:ascii="仿宋_GB2312" w:eastAsia="仿宋_GB2312" w:hAnsi="黑体" w:hint="eastAsia"/>
          <w:sz w:val="32"/>
          <w:szCs w:val="32"/>
        </w:rPr>
        <w:t>，比上年预算数增加546.75万元，</w:t>
      </w:r>
      <w:r w:rsidR="00EE6E08">
        <w:rPr>
          <w:rFonts w:ascii="仿宋_GB2312" w:eastAsia="仿宋_GB2312" w:hAnsi="黑体" w:hint="eastAsia"/>
          <w:sz w:val="32"/>
          <w:szCs w:val="32"/>
        </w:rPr>
        <w:t>主要原因是项目业务经费和人员经费增加</w:t>
      </w:r>
      <w:r w:rsidR="005B099B">
        <w:rPr>
          <w:rFonts w:ascii="仿宋_GB2312" w:eastAsia="仿宋_GB2312" w:hAnsi="黑体" w:hint="eastAsia"/>
          <w:sz w:val="32"/>
          <w:szCs w:val="32"/>
        </w:rPr>
        <w:t>；</w:t>
      </w:r>
      <w:r w:rsidR="005D01EF">
        <w:rPr>
          <w:rFonts w:ascii="仿宋_GB2312" w:eastAsia="仿宋_GB2312" w:hAnsi="黑体" w:hint="eastAsia"/>
          <w:sz w:val="32"/>
          <w:szCs w:val="32"/>
        </w:rPr>
        <w:t>自有资金收入800万元，占18.99%，与上年持平。</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t>八、关于</w:t>
      </w:r>
      <w:r w:rsidR="005D01EF" w:rsidRPr="00C952F2">
        <w:rPr>
          <w:rFonts w:ascii="黑体" w:hAnsi="黑体" w:cs="Times New Roman" w:hint="eastAsia"/>
          <w:sz w:val="32"/>
          <w:shd w:val="clear" w:color="auto" w:fill="FFFFFF"/>
        </w:rPr>
        <w:t>中国南海研究院</w:t>
      </w:r>
      <w:r w:rsidR="005D01EF">
        <w:rPr>
          <w:rFonts w:ascii="仿宋_GB2312" w:eastAsia="仿宋_GB2312" w:hAnsi="黑体" w:hint="eastAsia"/>
          <w:sz w:val="32"/>
          <w:szCs w:val="32"/>
        </w:rPr>
        <w:t>2024</w:t>
      </w:r>
      <w:r>
        <w:rPr>
          <w:rFonts w:ascii="黑体" w:hAnsi="黑体" w:cs="Times New Roman"/>
          <w:sz w:val="32"/>
          <w:shd w:val="clear" w:color="auto" w:fill="FFFFFF"/>
        </w:rPr>
        <w:t>年</w:t>
      </w:r>
      <w:r>
        <w:rPr>
          <w:rFonts w:ascii="黑体" w:hAnsi="黑体" w:cs="Times New Roman" w:hint="eastAsia"/>
          <w:sz w:val="32"/>
          <w:shd w:val="clear" w:color="auto" w:fill="FFFFFF"/>
        </w:rPr>
        <w:t>支出预算情况说明</w:t>
      </w:r>
    </w:p>
    <w:p w:rsidR="00DD1B02" w:rsidRDefault="005D01EF"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中国南海研究院2024</w:t>
      </w:r>
      <w:r w:rsidR="005B099B">
        <w:rPr>
          <w:rFonts w:ascii="仿宋_GB2312" w:eastAsia="仿宋_GB2312" w:hAnsi="黑体" w:hint="eastAsia"/>
          <w:sz w:val="32"/>
          <w:szCs w:val="32"/>
        </w:rPr>
        <w:t>年支出预算</w:t>
      </w:r>
      <w:r>
        <w:rPr>
          <w:rFonts w:ascii="仿宋_GB2312" w:eastAsia="仿宋_GB2312" w:hAnsi="黑体" w:cs="仿宋_GB2312" w:hint="eastAsia"/>
          <w:sz w:val="32"/>
          <w:szCs w:val="32"/>
        </w:rPr>
        <w:t>4213.83</w:t>
      </w:r>
      <w:r w:rsidR="005B099B">
        <w:rPr>
          <w:rFonts w:ascii="仿宋_GB2312" w:eastAsia="仿宋_GB2312" w:hAnsi="黑体" w:hint="eastAsia"/>
          <w:sz w:val="32"/>
          <w:szCs w:val="32"/>
        </w:rPr>
        <w:t>万元，其中：基本支出</w:t>
      </w:r>
      <w:r>
        <w:rPr>
          <w:rFonts w:ascii="仿宋_GB2312" w:eastAsia="仿宋_GB2312" w:hAnsi="黑体" w:cs="仿宋_GB2312" w:hint="eastAsia"/>
          <w:sz w:val="32"/>
          <w:szCs w:val="32"/>
        </w:rPr>
        <w:t>1331.69</w:t>
      </w:r>
      <w:r w:rsidR="005B099B">
        <w:rPr>
          <w:rFonts w:ascii="仿宋_GB2312" w:eastAsia="仿宋_GB2312" w:hAnsi="黑体" w:hint="eastAsia"/>
          <w:sz w:val="32"/>
          <w:szCs w:val="32"/>
        </w:rPr>
        <w:t>万元，占</w:t>
      </w:r>
      <w:r>
        <w:rPr>
          <w:rFonts w:ascii="仿宋_GB2312" w:eastAsia="仿宋_GB2312" w:hAnsi="黑体" w:cs="仿宋_GB2312" w:hint="eastAsia"/>
          <w:sz w:val="32"/>
          <w:szCs w:val="32"/>
        </w:rPr>
        <w:t>31.60</w:t>
      </w:r>
      <w:r w:rsidR="005B099B">
        <w:rPr>
          <w:rFonts w:ascii="仿宋_GB2312" w:eastAsia="仿宋_GB2312" w:hAnsi="黑体" w:hint="eastAsia"/>
          <w:sz w:val="32"/>
          <w:szCs w:val="32"/>
        </w:rPr>
        <w:t>%</w:t>
      </w:r>
      <w:r>
        <w:rPr>
          <w:rFonts w:ascii="仿宋_GB2312" w:eastAsia="仿宋_GB2312" w:hAnsi="黑体" w:hint="eastAsia"/>
          <w:sz w:val="32"/>
          <w:szCs w:val="32"/>
        </w:rPr>
        <w:t>，比上年增加494.3万元，</w:t>
      </w:r>
      <w:r w:rsidR="00C952F2">
        <w:rPr>
          <w:rFonts w:ascii="仿宋_GB2312" w:eastAsia="仿宋_GB2312" w:hAnsi="黑体" w:hint="eastAsia"/>
          <w:sz w:val="32"/>
          <w:szCs w:val="32"/>
        </w:rPr>
        <w:t>主要原因是项目业务经费和人员经费增加</w:t>
      </w:r>
      <w:r w:rsidR="005B099B">
        <w:rPr>
          <w:rFonts w:ascii="仿宋_GB2312" w:eastAsia="仿宋_GB2312" w:hAnsi="黑体" w:hint="eastAsia"/>
          <w:sz w:val="32"/>
          <w:szCs w:val="32"/>
        </w:rPr>
        <w:t>；项目支出</w:t>
      </w:r>
      <w:r w:rsidR="00FB22FF">
        <w:rPr>
          <w:rFonts w:ascii="仿宋_GB2312" w:eastAsia="仿宋_GB2312" w:hAnsi="黑体" w:hint="eastAsia"/>
          <w:sz w:val="32"/>
          <w:szCs w:val="32"/>
        </w:rPr>
        <w:t>2082</w:t>
      </w:r>
      <w:r>
        <w:rPr>
          <w:rFonts w:ascii="仿宋_GB2312" w:eastAsia="仿宋_GB2312" w:hAnsi="黑体" w:hint="eastAsia"/>
          <w:sz w:val="32"/>
          <w:szCs w:val="32"/>
        </w:rPr>
        <w:t>.14</w:t>
      </w:r>
      <w:r w:rsidR="005B099B">
        <w:rPr>
          <w:rFonts w:ascii="仿宋_GB2312" w:eastAsia="仿宋_GB2312" w:hAnsi="黑体" w:hint="eastAsia"/>
          <w:sz w:val="32"/>
          <w:szCs w:val="32"/>
        </w:rPr>
        <w:t>万元，占</w:t>
      </w:r>
      <w:r w:rsidR="00FB22FF">
        <w:rPr>
          <w:rFonts w:ascii="仿宋_GB2312" w:eastAsia="仿宋_GB2312" w:hAnsi="黑体" w:hint="eastAsia"/>
          <w:sz w:val="32"/>
          <w:szCs w:val="32"/>
        </w:rPr>
        <w:t>49.41</w:t>
      </w:r>
      <w:r w:rsidR="005B099B">
        <w:rPr>
          <w:rFonts w:ascii="仿宋_GB2312" w:eastAsia="仿宋_GB2312" w:hAnsi="黑体" w:hint="eastAsia"/>
          <w:sz w:val="32"/>
          <w:szCs w:val="32"/>
        </w:rPr>
        <w:t>%</w:t>
      </w:r>
      <w:r>
        <w:rPr>
          <w:rFonts w:ascii="仿宋_GB2312" w:eastAsia="仿宋_GB2312" w:hAnsi="黑体" w:hint="eastAsia"/>
          <w:sz w:val="32"/>
          <w:szCs w:val="32"/>
        </w:rPr>
        <w:t>，比上年增加</w:t>
      </w:r>
      <w:r w:rsidR="00FB22FF">
        <w:rPr>
          <w:rFonts w:ascii="仿宋_GB2312" w:eastAsia="仿宋_GB2312" w:hAnsi="黑体" w:hint="eastAsia"/>
          <w:sz w:val="32"/>
          <w:szCs w:val="32"/>
        </w:rPr>
        <w:t>52.45万元，主要原因是</w:t>
      </w:r>
      <w:r w:rsidR="00C952F2">
        <w:rPr>
          <w:rFonts w:ascii="仿宋_GB2312" w:eastAsia="仿宋_GB2312" w:hAnsi="黑体" w:hint="eastAsia"/>
          <w:sz w:val="32"/>
          <w:szCs w:val="32"/>
        </w:rPr>
        <w:t>项目业务经费增加</w:t>
      </w:r>
      <w:r w:rsidR="005B099B">
        <w:rPr>
          <w:rFonts w:ascii="仿宋_GB2312" w:eastAsia="仿宋_GB2312" w:hAnsi="黑体" w:hint="eastAsia"/>
          <w:sz w:val="32"/>
          <w:szCs w:val="32"/>
        </w:rPr>
        <w:t>。</w:t>
      </w:r>
      <w:r w:rsidR="00FB22FF">
        <w:rPr>
          <w:rFonts w:ascii="仿宋_GB2312" w:eastAsia="仿宋_GB2312" w:hAnsi="黑体" w:hint="eastAsia"/>
          <w:sz w:val="32"/>
          <w:szCs w:val="32"/>
        </w:rPr>
        <w:t>自有资金支出800万元，占18.99%，与上年持平</w:t>
      </w:r>
      <w:r w:rsidR="005B099B">
        <w:rPr>
          <w:rFonts w:ascii="仿宋_GB2312" w:eastAsia="仿宋_GB2312" w:hAnsi="黑体" w:hint="eastAsia"/>
          <w:sz w:val="32"/>
          <w:szCs w:val="32"/>
        </w:rPr>
        <w:t>。</w:t>
      </w:r>
    </w:p>
    <w:p w:rsidR="00DD1B02" w:rsidRDefault="005B099B" w:rsidP="009E5384">
      <w:pPr>
        <w:spacing w:line="560" w:lineRule="exact"/>
        <w:ind w:firstLineChars="200" w:firstLine="640"/>
        <w:rPr>
          <w:rFonts w:ascii="黑体" w:hAnsi="黑体" w:cs="Times New Roman"/>
          <w:sz w:val="32"/>
          <w:shd w:val="clear" w:color="auto" w:fill="FFFFFF"/>
        </w:rPr>
      </w:pPr>
      <w:r>
        <w:rPr>
          <w:rFonts w:ascii="黑体" w:hAnsi="黑体" w:cs="Times New Roman" w:hint="eastAsia"/>
          <w:sz w:val="32"/>
          <w:shd w:val="clear" w:color="auto" w:fill="FFFFFF"/>
        </w:rPr>
        <w:t>九、其他重要事项的情况说明</w:t>
      </w:r>
    </w:p>
    <w:p w:rsidR="00DD1B02" w:rsidRDefault="005B099B" w:rsidP="009E5384">
      <w:pPr>
        <w:spacing w:line="560" w:lineRule="exact"/>
        <w:ind w:firstLineChars="200" w:firstLine="640"/>
        <w:rPr>
          <w:ins w:id="2" w:author="华为" w:date="2024-02-07T10:32:00Z"/>
          <w:rFonts w:ascii="楷体" w:eastAsia="楷体" w:hAnsi="楷体"/>
          <w:sz w:val="32"/>
          <w:szCs w:val="32"/>
        </w:rPr>
      </w:pPr>
      <w:r>
        <w:rPr>
          <w:rFonts w:ascii="楷体" w:eastAsia="楷体" w:hAnsi="楷体" w:hint="eastAsia"/>
          <w:sz w:val="32"/>
          <w:szCs w:val="32"/>
        </w:rPr>
        <w:t>（一）机关运行经费</w:t>
      </w:r>
    </w:p>
    <w:p w:rsidR="00FB22FF" w:rsidRDefault="00FB22FF" w:rsidP="009E5384">
      <w:pPr>
        <w:spacing w:line="560" w:lineRule="exact"/>
        <w:ind w:firstLineChars="200" w:firstLine="640"/>
        <w:rPr>
          <w:rFonts w:ascii="楷体" w:eastAsia="楷体" w:hAnsi="楷体"/>
          <w:sz w:val="32"/>
          <w:szCs w:val="32"/>
        </w:rPr>
      </w:pPr>
      <w:r>
        <w:rPr>
          <w:rFonts w:ascii="楷体" w:eastAsia="楷体" w:hAnsi="楷体" w:hint="eastAsia"/>
          <w:sz w:val="32"/>
          <w:szCs w:val="32"/>
        </w:rPr>
        <w:lastRenderedPageBreak/>
        <w:t>2024年中国南海研究</w:t>
      </w:r>
      <w:proofErr w:type="gramStart"/>
      <w:r>
        <w:rPr>
          <w:rFonts w:ascii="楷体" w:eastAsia="楷体" w:hAnsi="楷体" w:hint="eastAsia"/>
          <w:sz w:val="32"/>
          <w:szCs w:val="32"/>
        </w:rPr>
        <w:t>院本级</w:t>
      </w:r>
      <w:proofErr w:type="gramEnd"/>
      <w:r>
        <w:rPr>
          <w:rFonts w:ascii="楷体" w:eastAsia="楷体" w:hAnsi="楷体" w:hint="eastAsia"/>
          <w:sz w:val="32"/>
          <w:szCs w:val="32"/>
        </w:rPr>
        <w:t>的机关运行经费预算为0万元。</w:t>
      </w:r>
    </w:p>
    <w:p w:rsidR="00DD1B02" w:rsidRDefault="005B099B" w:rsidP="009E5384">
      <w:pPr>
        <w:spacing w:line="560" w:lineRule="exact"/>
        <w:ind w:firstLineChars="200" w:firstLine="640"/>
        <w:rPr>
          <w:rFonts w:ascii="楷体" w:eastAsia="楷体" w:hAnsi="楷体"/>
          <w:sz w:val="32"/>
          <w:szCs w:val="32"/>
        </w:rPr>
      </w:pPr>
      <w:r>
        <w:rPr>
          <w:rFonts w:ascii="楷体" w:eastAsia="楷体" w:hAnsi="楷体" w:hint="eastAsia"/>
          <w:sz w:val="32"/>
          <w:szCs w:val="32"/>
        </w:rPr>
        <w:t>（二）政府采购情况</w:t>
      </w:r>
    </w:p>
    <w:p w:rsidR="00DD1B02" w:rsidRDefault="00FB22FF" w:rsidP="009E5384">
      <w:pPr>
        <w:spacing w:line="560" w:lineRule="exact"/>
        <w:ind w:firstLine="640"/>
        <w:rPr>
          <w:rFonts w:ascii="仿宋_GB2312" w:eastAsia="仿宋_GB2312" w:hAnsi="黑体"/>
          <w:sz w:val="32"/>
          <w:szCs w:val="32"/>
        </w:rPr>
      </w:pPr>
      <w:r>
        <w:rPr>
          <w:rFonts w:ascii="仿宋_GB2312" w:eastAsia="仿宋_GB2312" w:hAnsi="黑体" w:cs="仿宋_GB2312" w:hint="eastAsia"/>
          <w:sz w:val="32"/>
          <w:szCs w:val="32"/>
        </w:rPr>
        <w:t>2024年中国南海研究</w:t>
      </w:r>
      <w:proofErr w:type="gramStart"/>
      <w:r>
        <w:rPr>
          <w:rFonts w:ascii="仿宋_GB2312" w:eastAsia="仿宋_GB2312" w:hAnsi="黑体" w:cs="仿宋_GB2312" w:hint="eastAsia"/>
          <w:sz w:val="32"/>
          <w:szCs w:val="32"/>
        </w:rPr>
        <w:t>院本级</w:t>
      </w:r>
      <w:proofErr w:type="gramEnd"/>
      <w:r w:rsidR="005B099B">
        <w:rPr>
          <w:rFonts w:ascii="仿宋_GB2312" w:eastAsia="仿宋_GB2312" w:hAnsi="黑体" w:cs="仿宋_GB2312" w:hint="eastAsia"/>
          <w:sz w:val="32"/>
          <w:szCs w:val="32"/>
        </w:rPr>
        <w:t>政府采购预算总额</w:t>
      </w:r>
      <w:r w:rsidR="00245224">
        <w:rPr>
          <w:rFonts w:ascii="仿宋_GB2312" w:eastAsia="仿宋_GB2312" w:hAnsi="黑体" w:cs="仿宋_GB2312" w:hint="eastAsia"/>
          <w:sz w:val="32"/>
          <w:szCs w:val="32"/>
        </w:rPr>
        <w:t>2</w:t>
      </w:r>
      <w:r w:rsidR="00245224">
        <w:rPr>
          <w:rFonts w:ascii="仿宋_GB2312" w:eastAsia="仿宋_GB2312" w:hAnsi="黑体" w:cs="仿宋_GB2312"/>
          <w:sz w:val="32"/>
          <w:szCs w:val="32"/>
        </w:rPr>
        <w:t>0</w:t>
      </w:r>
      <w:r w:rsidR="003F278C">
        <w:rPr>
          <w:rFonts w:ascii="仿宋_GB2312" w:eastAsia="仿宋_GB2312" w:hAnsi="黑体" w:hint="eastAsia"/>
          <w:sz w:val="32"/>
          <w:szCs w:val="32"/>
        </w:rPr>
        <w:t>万元</w:t>
      </w:r>
      <w:r w:rsidR="005B099B">
        <w:rPr>
          <w:rFonts w:ascii="仿宋_GB2312" w:eastAsia="仿宋_GB2312" w:hAnsi="黑体" w:hint="eastAsia"/>
          <w:sz w:val="32"/>
          <w:szCs w:val="32"/>
        </w:rPr>
        <w:t>。</w:t>
      </w:r>
    </w:p>
    <w:p w:rsidR="00DD1B02" w:rsidRDefault="005B099B" w:rsidP="009E5384">
      <w:pPr>
        <w:spacing w:line="560" w:lineRule="exact"/>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DD1B02" w:rsidRDefault="005B099B" w:rsidP="009E5384">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sidR="00FB22FF">
        <w:rPr>
          <w:rFonts w:ascii="仿宋_GB2312" w:eastAsia="仿宋_GB2312" w:hAnsi="黑体" w:cs="仿宋_GB2312" w:hint="eastAsia"/>
          <w:sz w:val="32"/>
          <w:szCs w:val="32"/>
        </w:rPr>
        <w:t>2023</w:t>
      </w:r>
      <w:r>
        <w:rPr>
          <w:rFonts w:ascii="仿宋_GB2312" w:eastAsia="仿宋_GB2312" w:hAnsi="黑体" w:hint="eastAsia"/>
          <w:sz w:val="32"/>
          <w:szCs w:val="32"/>
        </w:rPr>
        <w:t>年12月31日，</w:t>
      </w:r>
      <w:r w:rsidR="00FB22FF">
        <w:rPr>
          <w:rFonts w:ascii="仿宋_GB2312" w:eastAsia="仿宋_GB2312" w:hAnsi="黑体" w:cs="仿宋_GB2312" w:hint="eastAsia"/>
          <w:sz w:val="32"/>
          <w:szCs w:val="32"/>
        </w:rPr>
        <w:t>中国南海研究</w:t>
      </w:r>
      <w:proofErr w:type="gramStart"/>
      <w:r w:rsidR="00FB22FF">
        <w:rPr>
          <w:rFonts w:ascii="仿宋_GB2312" w:eastAsia="仿宋_GB2312" w:hAnsi="黑体" w:cs="仿宋_GB2312" w:hint="eastAsia"/>
          <w:sz w:val="32"/>
          <w:szCs w:val="32"/>
        </w:rPr>
        <w:t>院</w:t>
      </w:r>
      <w:r>
        <w:rPr>
          <w:rFonts w:ascii="仿宋_GB2312" w:eastAsia="仿宋_GB2312" w:hAnsi="黑体" w:cs="仿宋_GB2312" w:hint="eastAsia"/>
          <w:sz w:val="32"/>
          <w:szCs w:val="32"/>
        </w:rPr>
        <w:t>本级</w:t>
      </w:r>
      <w:proofErr w:type="gramEnd"/>
      <w:r>
        <w:rPr>
          <w:rFonts w:ascii="仿宋_GB2312" w:eastAsia="仿宋_GB2312" w:hAnsi="黑体" w:cs="仿宋_GB2312" w:hint="eastAsia"/>
          <w:sz w:val="32"/>
          <w:szCs w:val="32"/>
        </w:rPr>
        <w:t>预算单位共有车辆</w:t>
      </w:r>
      <w:r w:rsidR="00FB22FF">
        <w:rPr>
          <w:rFonts w:ascii="仿宋_GB2312" w:eastAsia="仿宋_GB2312" w:hAnsi="黑体" w:cs="仿宋_GB2312" w:hint="eastAsia"/>
          <w:sz w:val="32"/>
          <w:szCs w:val="32"/>
        </w:rPr>
        <w:t>6</w:t>
      </w:r>
      <w:r>
        <w:rPr>
          <w:rFonts w:ascii="仿宋_GB2312" w:eastAsia="仿宋_GB2312" w:hAnsi="黑体" w:cs="仿宋_GB2312" w:hint="eastAsia"/>
          <w:sz w:val="32"/>
          <w:szCs w:val="32"/>
        </w:rPr>
        <w:t>辆，其中，领导干部用车</w:t>
      </w:r>
      <w:r w:rsidR="008468F8">
        <w:rPr>
          <w:rFonts w:ascii="仿宋_GB2312" w:eastAsia="仿宋_GB2312" w:hAnsi="黑体" w:cs="仿宋_GB2312" w:hint="eastAsia"/>
          <w:sz w:val="32"/>
          <w:szCs w:val="32"/>
        </w:rPr>
        <w:t>1</w:t>
      </w:r>
      <w:r>
        <w:rPr>
          <w:rFonts w:ascii="仿宋_GB2312" w:eastAsia="仿宋_GB2312" w:hAnsi="黑体" w:cs="仿宋_GB2312" w:hint="eastAsia"/>
          <w:sz w:val="32"/>
          <w:szCs w:val="32"/>
        </w:rPr>
        <w:t>辆，机要通信应急用车</w:t>
      </w:r>
      <w:r w:rsidR="00EE6E08">
        <w:rPr>
          <w:rFonts w:ascii="仿宋_GB2312" w:eastAsia="仿宋_GB2312" w:hAnsi="黑体" w:cs="仿宋_GB2312" w:hint="eastAsia"/>
          <w:sz w:val="32"/>
          <w:szCs w:val="32"/>
        </w:rPr>
        <w:t>0</w:t>
      </w:r>
      <w:r>
        <w:rPr>
          <w:rFonts w:ascii="仿宋_GB2312" w:eastAsia="仿宋_GB2312" w:hAnsi="黑体" w:cs="仿宋_GB2312" w:hint="eastAsia"/>
          <w:sz w:val="32"/>
          <w:szCs w:val="32"/>
        </w:rPr>
        <w:t>辆、一般执法执勤用车</w:t>
      </w:r>
      <w:r w:rsidR="00EE6E08">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sidR="00EE6E08">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sidR="008468F8">
        <w:rPr>
          <w:rFonts w:ascii="仿宋_GB2312" w:eastAsia="仿宋_GB2312" w:hAnsi="黑体" w:cs="仿宋_GB2312" w:hint="eastAsia"/>
          <w:sz w:val="32"/>
          <w:szCs w:val="32"/>
        </w:rPr>
        <w:t>5</w:t>
      </w:r>
      <w:r>
        <w:rPr>
          <w:rFonts w:ascii="仿宋_GB2312" w:eastAsia="仿宋_GB2312" w:hAnsi="黑体" w:cs="仿宋_GB2312" w:hint="eastAsia"/>
          <w:sz w:val="32"/>
          <w:szCs w:val="32"/>
        </w:rPr>
        <w:t>辆。单位价值100万元以上设备</w:t>
      </w:r>
      <w:r w:rsidR="008468F8">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DD1B02" w:rsidRDefault="005B099B" w:rsidP="009E5384">
      <w:pPr>
        <w:widowControl/>
        <w:spacing w:line="560" w:lineRule="exact"/>
        <w:ind w:firstLineChars="200" w:firstLine="640"/>
        <w:jc w:val="left"/>
        <w:rPr>
          <w:rFonts w:ascii="楷体" w:eastAsia="楷体" w:hAnsi="楷体"/>
          <w:sz w:val="32"/>
          <w:szCs w:val="32"/>
        </w:rPr>
      </w:pPr>
      <w:r>
        <w:rPr>
          <w:rFonts w:ascii="楷体" w:eastAsia="楷体" w:hAnsi="楷体" w:hint="eastAsia"/>
          <w:sz w:val="32"/>
          <w:szCs w:val="32"/>
        </w:rPr>
        <w:t>（四）绩效目标设置及重点项目绩效目标说明</w:t>
      </w:r>
    </w:p>
    <w:p w:rsidR="00DD1B02" w:rsidRDefault="008468F8" w:rsidP="009E5384">
      <w:pPr>
        <w:spacing w:line="560" w:lineRule="exact"/>
        <w:ind w:firstLineChars="200" w:firstLine="640"/>
        <w:rPr>
          <w:rFonts w:ascii="仿宋_GB2312" w:eastAsia="仿宋_GB2312" w:hAnsi="黑体"/>
          <w:sz w:val="32"/>
          <w:szCs w:val="32"/>
        </w:rPr>
      </w:pPr>
      <w:r>
        <w:rPr>
          <w:rFonts w:ascii="仿宋_GB2312" w:eastAsia="仿宋_GB2312" w:hAnsi="黑体" w:cs="仿宋_GB2312" w:hint="eastAsia"/>
          <w:sz w:val="32"/>
          <w:szCs w:val="32"/>
        </w:rPr>
        <w:t>2024</w:t>
      </w:r>
      <w:r w:rsidR="00B10E64">
        <w:rPr>
          <w:rFonts w:ascii="仿宋_GB2312" w:eastAsia="仿宋_GB2312" w:hAnsi="黑体" w:cs="仿宋_GB2312" w:hint="eastAsia"/>
          <w:sz w:val="32"/>
          <w:szCs w:val="32"/>
        </w:rPr>
        <w:t>中国南海研究院2</w:t>
      </w:r>
      <w:r w:rsidR="005B099B">
        <w:rPr>
          <w:rFonts w:ascii="仿宋_GB2312" w:eastAsia="仿宋_GB2312" w:hAnsi="黑体" w:cs="仿宋_GB2312" w:hint="eastAsia"/>
          <w:sz w:val="32"/>
          <w:szCs w:val="32"/>
        </w:rPr>
        <w:t>个项目实行绩效目标管理，涉及一般公共预算</w:t>
      </w:r>
      <w:r w:rsidR="0074145B">
        <w:rPr>
          <w:rFonts w:ascii="仿宋_GB2312" w:eastAsia="仿宋_GB2312" w:hAnsi="黑体" w:cs="仿宋_GB2312" w:hint="eastAsia"/>
          <w:sz w:val="32"/>
          <w:szCs w:val="32"/>
        </w:rPr>
        <w:t>1672.26</w:t>
      </w:r>
      <w:r w:rsidR="005B099B">
        <w:rPr>
          <w:rFonts w:ascii="仿宋_GB2312" w:eastAsia="仿宋_GB2312" w:hAnsi="黑体" w:hint="eastAsia"/>
          <w:sz w:val="32"/>
          <w:szCs w:val="32"/>
        </w:rPr>
        <w:t>万元。</w:t>
      </w:r>
    </w:p>
    <w:p w:rsidR="00DD1B02" w:rsidRDefault="005B099B" w:rsidP="009E5384">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其中，重点项目预算绩效情况：</w:t>
      </w:r>
    </w:p>
    <w:p w:rsidR="00DD1B02" w:rsidRDefault="005B099B" w:rsidP="009E5384">
      <w:pPr>
        <w:spacing w:line="560" w:lineRule="exact"/>
        <w:ind w:firstLineChars="200" w:firstLine="640"/>
        <w:rPr>
          <w:rFonts w:ascii="仿宋_GB2312" w:eastAsia="仿宋_GB2312" w:hAnsi="黑体" w:cs="仿宋_GB2312"/>
          <w:sz w:val="32"/>
          <w:szCs w:val="32"/>
        </w:rPr>
      </w:pPr>
      <w:r>
        <w:rPr>
          <w:rFonts w:ascii="仿宋_GB2312" w:eastAsia="仿宋_GB2312" w:hAnsi="黑体" w:hint="eastAsia"/>
          <w:sz w:val="32"/>
          <w:szCs w:val="32"/>
        </w:rPr>
        <w:t>1.</w:t>
      </w:r>
      <w:r w:rsidR="0074145B">
        <w:rPr>
          <w:rFonts w:ascii="仿宋_GB2312" w:eastAsia="仿宋_GB2312" w:hAnsi="黑体" w:cs="仿宋_GB2312" w:hint="eastAsia"/>
          <w:sz w:val="32"/>
          <w:szCs w:val="32"/>
        </w:rPr>
        <w:t>服务政府课题</w:t>
      </w:r>
      <w:r>
        <w:rPr>
          <w:rFonts w:ascii="仿宋_GB2312" w:eastAsia="仿宋_GB2312" w:hAnsi="黑体" w:cs="仿宋_GB2312" w:hint="eastAsia"/>
          <w:sz w:val="32"/>
          <w:szCs w:val="32"/>
        </w:rPr>
        <w:t>项目，预算安排</w:t>
      </w:r>
      <w:r w:rsidR="0074145B">
        <w:rPr>
          <w:rFonts w:ascii="仿宋_GB2312" w:eastAsia="仿宋_GB2312" w:hAnsi="黑体" w:cs="仿宋_GB2312" w:hint="eastAsia"/>
          <w:sz w:val="32"/>
          <w:szCs w:val="32"/>
        </w:rPr>
        <w:t>211.61</w:t>
      </w:r>
      <w:r>
        <w:rPr>
          <w:rFonts w:ascii="仿宋_GB2312" w:eastAsia="仿宋_GB2312" w:hAnsi="黑体" w:cs="仿宋_GB2312" w:hint="eastAsia"/>
          <w:sz w:val="32"/>
          <w:szCs w:val="32"/>
        </w:rPr>
        <w:t>万元，主要用于</w:t>
      </w:r>
      <w:r w:rsidR="0074145B">
        <w:rPr>
          <w:rFonts w:ascii="仿宋_GB2312" w:eastAsia="仿宋_GB2312" w:hAnsi="黑体" w:cs="仿宋_GB2312" w:hint="eastAsia"/>
          <w:sz w:val="32"/>
          <w:szCs w:val="32"/>
        </w:rPr>
        <w:t>南海热点问题、我省自由贸易港建设开展各项研究工作</w:t>
      </w:r>
      <w:r>
        <w:rPr>
          <w:rFonts w:ascii="仿宋_GB2312" w:eastAsia="仿宋_GB2312" w:hAnsi="黑体" w:cs="仿宋_GB2312" w:hint="eastAsia"/>
          <w:sz w:val="32"/>
          <w:szCs w:val="32"/>
        </w:rPr>
        <w:t>，绩效目标是</w:t>
      </w:r>
      <w:r w:rsidR="0074145B">
        <w:rPr>
          <w:rFonts w:ascii="仿宋_GB2312" w:eastAsia="仿宋_GB2312" w:hAnsi="黑体" w:cs="仿宋_GB2312" w:hint="eastAsia"/>
          <w:sz w:val="32"/>
          <w:szCs w:val="32"/>
        </w:rPr>
        <w:t>将取得系列重要成果呈报有关部门及海南省委省政府参考</w:t>
      </w:r>
      <w:r>
        <w:rPr>
          <w:rFonts w:ascii="仿宋_GB2312" w:eastAsia="仿宋_GB2312" w:hAnsi="黑体" w:cs="仿宋_GB2312" w:hint="eastAsia"/>
          <w:sz w:val="32"/>
          <w:szCs w:val="32"/>
        </w:rPr>
        <w:t>。</w:t>
      </w:r>
    </w:p>
    <w:p w:rsidR="00DD1B02" w:rsidRDefault="005B099B" w:rsidP="009E5384">
      <w:pPr>
        <w:spacing w:line="560" w:lineRule="exact"/>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2.</w:t>
      </w:r>
      <w:r w:rsidR="0074145B">
        <w:rPr>
          <w:rFonts w:ascii="仿宋_GB2312" w:eastAsia="仿宋_GB2312" w:hAnsi="黑体" w:cs="仿宋_GB2312" w:hint="eastAsia"/>
          <w:sz w:val="32"/>
          <w:szCs w:val="32"/>
        </w:rPr>
        <w:t>特定</w:t>
      </w:r>
      <w:r>
        <w:rPr>
          <w:rFonts w:ascii="仿宋_GB2312" w:eastAsia="仿宋_GB2312" w:hAnsi="黑体" w:cs="仿宋_GB2312" w:hint="eastAsia"/>
          <w:sz w:val="32"/>
          <w:szCs w:val="32"/>
        </w:rPr>
        <w:t>项目</w:t>
      </w:r>
      <w:r w:rsidR="0074145B">
        <w:rPr>
          <w:rFonts w:ascii="仿宋_GB2312" w:eastAsia="仿宋_GB2312" w:hAnsi="黑体" w:cs="仿宋_GB2312" w:hint="eastAsia"/>
          <w:sz w:val="32"/>
          <w:szCs w:val="32"/>
        </w:rPr>
        <w:t>不宜公开</w:t>
      </w:r>
      <w:r>
        <w:rPr>
          <w:rFonts w:ascii="仿宋_GB2312" w:eastAsia="仿宋_GB2312" w:hAnsi="黑体" w:cs="仿宋_GB2312" w:hint="eastAsia"/>
          <w:sz w:val="32"/>
          <w:szCs w:val="32"/>
        </w:rPr>
        <w:t>，</w:t>
      </w:r>
      <w:r w:rsidR="0074145B">
        <w:rPr>
          <w:rFonts w:ascii="仿宋_GB2312" w:eastAsia="仿宋_GB2312" w:hAnsi="黑体" w:cs="仿宋_GB2312" w:hint="eastAsia"/>
          <w:sz w:val="32"/>
          <w:szCs w:val="32"/>
        </w:rPr>
        <w:t>在项目支出绩效信息表和文字说明均不体现</w:t>
      </w:r>
      <w:r>
        <w:rPr>
          <w:rFonts w:ascii="仿宋_GB2312" w:eastAsia="仿宋_GB2312" w:hAnsi="黑体" w:cs="仿宋_GB2312" w:hint="eastAsia"/>
          <w:sz w:val="32"/>
          <w:szCs w:val="32"/>
        </w:rPr>
        <w:t>。</w:t>
      </w:r>
    </w:p>
    <w:p w:rsidR="00DD1B02" w:rsidRDefault="00DD1B02" w:rsidP="009E5384">
      <w:pPr>
        <w:spacing w:line="560" w:lineRule="exact"/>
        <w:jc w:val="left"/>
        <w:rPr>
          <w:rFonts w:ascii="仿宋_GB2312" w:eastAsia="仿宋_GB2312" w:hAnsi="宋体" w:cs="宋体"/>
          <w:color w:val="000000"/>
          <w:kern w:val="0"/>
          <w:sz w:val="32"/>
          <w:szCs w:val="30"/>
        </w:rPr>
      </w:pPr>
    </w:p>
    <w:p w:rsidR="00DD1B02" w:rsidRDefault="005B099B" w:rsidP="009E5384">
      <w:pPr>
        <w:spacing w:line="560" w:lineRule="exact"/>
        <w:jc w:val="center"/>
        <w:rPr>
          <w:rFonts w:ascii="黑体" w:hAnsi="黑体"/>
          <w:b/>
          <w:sz w:val="32"/>
          <w:szCs w:val="32"/>
        </w:rPr>
      </w:pPr>
      <w:r>
        <w:rPr>
          <w:rFonts w:ascii="黑体" w:hAnsi="黑体" w:hint="eastAsia"/>
          <w:b/>
          <w:sz w:val="32"/>
          <w:szCs w:val="32"/>
        </w:rPr>
        <w:t>第四部分  名词解释</w:t>
      </w:r>
    </w:p>
    <w:p w:rsidR="00DD1B02" w:rsidRDefault="00DD1B02" w:rsidP="009E5384">
      <w:pPr>
        <w:spacing w:line="560" w:lineRule="exact"/>
        <w:ind w:firstLineChars="200" w:firstLine="640"/>
        <w:jc w:val="left"/>
        <w:rPr>
          <w:rFonts w:ascii="仿宋_GB2312" w:eastAsia="仿宋_GB2312" w:cs="宋体"/>
          <w:bCs/>
          <w:color w:val="000000"/>
          <w:kern w:val="0"/>
          <w:sz w:val="32"/>
          <w:szCs w:val="32"/>
          <w:lang w:val="zh-CN"/>
        </w:rPr>
      </w:pP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二、一般公共预算拨款收入：指用于反映税收收入、专</w:t>
      </w:r>
      <w:r>
        <w:rPr>
          <w:rFonts w:ascii="仿宋_GB2312" w:eastAsia="仿宋_GB2312" w:hAnsi="宋体" w:cs="宋体" w:hint="eastAsia"/>
          <w:color w:val="000000"/>
          <w:kern w:val="0"/>
          <w:sz w:val="32"/>
          <w:szCs w:val="30"/>
        </w:rPr>
        <w:lastRenderedPageBreak/>
        <w:t>项收入、行政事业性收费收入、罚没收入、国有资源（资产）有偿使用收入、政府住房基金收入、捐赠收入等财政收入。</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四、事业收入：指用于反映事业单位开展专业业务活动及辅助活动所取得的收入。 </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五、事业单位经营收入：指用于反映事业单位在专业活动及辅助活动之外开展非独立核算经营活动取得的收入。</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六、其他收入：指除上述“财政拨款收入”“事业收入”“经营收入”等以外的收入。</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七、上年结转：指以前年度尚未完成、结转到本年按有关规定继续使用的资金。</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八、基本支出：指行政事业单位用于为保障其机构正常运转、完成日常工作任务而发生的人员支出和公用支出。</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九、工资福利支出：反映单位开支的在职职工和编制</w:t>
      </w:r>
      <w:proofErr w:type="gramStart"/>
      <w:r>
        <w:rPr>
          <w:rFonts w:ascii="仿宋_GB2312" w:eastAsia="仿宋_GB2312" w:hAnsi="宋体" w:cs="宋体" w:hint="eastAsia"/>
          <w:color w:val="000000"/>
          <w:kern w:val="0"/>
          <w:sz w:val="32"/>
          <w:szCs w:val="30"/>
        </w:rPr>
        <w:t>外长期</w:t>
      </w:r>
      <w:proofErr w:type="gramEnd"/>
      <w:r>
        <w:rPr>
          <w:rFonts w:ascii="仿宋_GB2312" w:eastAsia="仿宋_GB2312" w:hAnsi="宋体" w:cs="宋体" w:hint="eastAsia"/>
          <w:color w:val="000000"/>
          <w:kern w:val="0"/>
          <w:sz w:val="32"/>
          <w:szCs w:val="30"/>
        </w:rPr>
        <w:t>聘用人员的各类劳动报酬，以及为上述人员缴纳的各项社会保险费等。</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十一、商品和服务支出：反映单位购买商品和服务的支</w:t>
      </w:r>
      <w:r>
        <w:rPr>
          <w:rFonts w:ascii="仿宋_GB2312" w:eastAsia="仿宋_GB2312" w:hAnsi="宋体" w:cs="宋体" w:hint="eastAsia"/>
          <w:color w:val="000000"/>
          <w:kern w:val="0"/>
          <w:sz w:val="32"/>
          <w:szCs w:val="30"/>
        </w:rPr>
        <w:lastRenderedPageBreak/>
        <w:t>出，包括办公费、水费、电费、邮电费、培训费、公务用车运行维护费、差旅费、因公出国（境）费用、公务接待费、工会经费、会议费、福利费、物业管理费、维修（护）费、其他等。</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bookmarkStart w:id="3" w:name="_GoBack"/>
      <w:r>
        <w:rPr>
          <w:rFonts w:ascii="仿宋_GB2312" w:eastAsia="仿宋_GB2312" w:hAnsi="宋体" w:cs="宋体" w:hint="eastAsia"/>
          <w:color w:val="000000"/>
          <w:kern w:val="0"/>
          <w:sz w:val="32"/>
          <w:szCs w:val="30"/>
        </w:rPr>
        <w:t>十二、项目支出：指各部门、各单位为完成其特定的工</w:t>
      </w:r>
      <w:bookmarkEnd w:id="3"/>
      <w:r>
        <w:rPr>
          <w:rFonts w:ascii="仿宋_GB2312" w:eastAsia="仿宋_GB2312" w:hAnsi="宋体" w:cs="宋体" w:hint="eastAsia"/>
          <w:color w:val="000000"/>
          <w:kern w:val="0"/>
          <w:sz w:val="32"/>
          <w:szCs w:val="30"/>
        </w:rPr>
        <w:t>作任务和事业发展目标所发生的支出。</w:t>
      </w:r>
    </w:p>
    <w:p w:rsidR="00DD1B02"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Pr>
          <w:rFonts w:ascii="仿宋_GB2312" w:eastAsia="仿宋_GB2312" w:hAnsi="宋体" w:cs="宋体" w:hint="eastAsia"/>
          <w:color w:val="000000"/>
          <w:kern w:val="0"/>
          <w:sz w:val="32"/>
          <w:szCs w:val="30"/>
        </w:rPr>
        <w:t>含车辆</w:t>
      </w:r>
      <w:proofErr w:type="gramEnd"/>
      <w:r>
        <w:rPr>
          <w:rFonts w:ascii="仿宋_GB2312" w:eastAsia="仿宋_GB2312" w:hAnsi="宋体" w:cs="宋体" w:hint="eastAsia"/>
          <w:color w:val="000000"/>
          <w:kern w:val="0"/>
          <w:sz w:val="32"/>
          <w:szCs w:val="30"/>
        </w:rPr>
        <w:t>购置税）及燃料费、维修费、过路过桥费、保险费、安全奖励费用等支出；公务接待费指单位按规定开支的各类公务接待（含外宾接待）支出。</w:t>
      </w:r>
    </w:p>
    <w:p w:rsidR="00DD1B02" w:rsidRPr="003F278C" w:rsidRDefault="005B099B" w:rsidP="009E5384">
      <w:pPr>
        <w:spacing w:line="560" w:lineRule="exact"/>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rsidR="00DD1B02" w:rsidRPr="003F278C" w:rsidSect="009E5384">
      <w:footerReference w:type="default" r:id="rId9"/>
      <w:pgSz w:w="11906" w:h="16838" w:code="9"/>
      <w:pgMar w:top="1440" w:right="1797" w:bottom="1440" w:left="1797" w:header="851" w:footer="992" w:gutter="0"/>
      <w:pgNumType w:fmt="numberInDash"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7B8" w:rsidRDefault="007F57B8" w:rsidP="00716B31">
      <w:r>
        <w:separator/>
      </w:r>
    </w:p>
  </w:endnote>
  <w:endnote w:type="continuationSeparator" w:id="1">
    <w:p w:rsidR="007F57B8" w:rsidRDefault="007F57B8" w:rsidP="00716B3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089989"/>
      <w:docPartObj>
        <w:docPartGallery w:val="Page Numbers (Bottom of Page)"/>
        <w:docPartUnique/>
      </w:docPartObj>
    </w:sdtPr>
    <w:sdtEndPr>
      <w:rPr>
        <w:rFonts w:asciiTheme="minorEastAsia" w:eastAsiaTheme="minorEastAsia" w:hAnsiTheme="minorEastAsia"/>
        <w:sz w:val="28"/>
        <w:szCs w:val="28"/>
      </w:rPr>
    </w:sdtEndPr>
    <w:sdtContent>
      <w:p w:rsidR="009E5384" w:rsidRPr="009E5384" w:rsidRDefault="00151B8D">
        <w:pPr>
          <w:pStyle w:val="a3"/>
          <w:jc w:val="center"/>
          <w:rPr>
            <w:rFonts w:asciiTheme="minorEastAsia" w:eastAsiaTheme="minorEastAsia" w:hAnsiTheme="minorEastAsia"/>
            <w:sz w:val="28"/>
            <w:szCs w:val="28"/>
          </w:rPr>
        </w:pPr>
        <w:r w:rsidRPr="009E5384">
          <w:rPr>
            <w:rFonts w:asciiTheme="minorEastAsia" w:eastAsiaTheme="minorEastAsia" w:hAnsiTheme="minorEastAsia"/>
            <w:sz w:val="28"/>
            <w:szCs w:val="28"/>
          </w:rPr>
          <w:fldChar w:fldCharType="begin"/>
        </w:r>
        <w:r w:rsidR="009E5384" w:rsidRPr="009E5384">
          <w:rPr>
            <w:rFonts w:asciiTheme="minorEastAsia" w:eastAsiaTheme="minorEastAsia" w:hAnsiTheme="minorEastAsia"/>
            <w:sz w:val="28"/>
            <w:szCs w:val="28"/>
          </w:rPr>
          <w:instrText>PAGE   \* MERGEFORMAT</w:instrText>
        </w:r>
        <w:r w:rsidRPr="009E5384">
          <w:rPr>
            <w:rFonts w:asciiTheme="minorEastAsia" w:eastAsiaTheme="minorEastAsia" w:hAnsiTheme="minorEastAsia"/>
            <w:sz w:val="28"/>
            <w:szCs w:val="28"/>
          </w:rPr>
          <w:fldChar w:fldCharType="separate"/>
        </w:r>
        <w:r w:rsidR="00D33482" w:rsidRPr="00D33482">
          <w:rPr>
            <w:rFonts w:asciiTheme="minorEastAsia" w:eastAsiaTheme="minorEastAsia" w:hAnsiTheme="minorEastAsia"/>
            <w:noProof/>
            <w:sz w:val="28"/>
            <w:szCs w:val="28"/>
            <w:lang w:val="zh-CN"/>
          </w:rPr>
          <w:t>-</w:t>
        </w:r>
        <w:r w:rsidR="00D33482">
          <w:rPr>
            <w:rFonts w:asciiTheme="minorEastAsia" w:eastAsiaTheme="minorEastAsia" w:hAnsiTheme="minorEastAsia"/>
            <w:noProof/>
            <w:sz w:val="28"/>
            <w:szCs w:val="28"/>
          </w:rPr>
          <w:t xml:space="preserve"> 2 -</w:t>
        </w:r>
        <w:r w:rsidRPr="009E5384">
          <w:rPr>
            <w:rFonts w:asciiTheme="minorEastAsia" w:eastAsiaTheme="minorEastAsia" w:hAnsiTheme="minorEastAsia"/>
            <w:sz w:val="28"/>
            <w:szCs w:val="28"/>
          </w:rPr>
          <w:fldChar w:fldCharType="end"/>
        </w:r>
      </w:p>
    </w:sdtContent>
  </w:sdt>
  <w:p w:rsidR="009E5384" w:rsidRDefault="009E538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7B8" w:rsidRDefault="007F57B8" w:rsidP="00716B31">
      <w:r>
        <w:separator/>
      </w:r>
    </w:p>
  </w:footnote>
  <w:footnote w:type="continuationSeparator" w:id="1">
    <w:p w:rsidR="007F57B8" w:rsidRDefault="007F57B8" w:rsidP="00716B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0F6734D"/>
    <w:multiLevelType w:val="multilevel"/>
    <w:tmpl w:val="10F6734D"/>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2E0F23F2"/>
    <w:multiLevelType w:val="multilevel"/>
    <w:tmpl w:val="2E0F23F2"/>
    <w:lvl w:ilvl="0">
      <w:start w:val="1"/>
      <w:numFmt w:val="decimal"/>
      <w:lvlText w:val="%1."/>
      <w:lvlJc w:val="left"/>
      <w:pPr>
        <w:ind w:left="1160" w:hanging="360"/>
      </w:pPr>
      <w:rPr>
        <w:rFonts w:hint="default"/>
      </w:rPr>
    </w:lvl>
    <w:lvl w:ilvl="1">
      <w:start w:val="1"/>
      <w:numFmt w:val="lowerLetter"/>
      <w:lvlText w:val="%2)"/>
      <w:lvlJc w:val="left"/>
      <w:pPr>
        <w:ind w:left="1640" w:hanging="420"/>
      </w:pPr>
    </w:lvl>
    <w:lvl w:ilvl="2">
      <w:start w:val="1"/>
      <w:numFmt w:val="lowerRoman"/>
      <w:lvlText w:val="%3."/>
      <w:lvlJc w:val="right"/>
      <w:pPr>
        <w:ind w:left="2060" w:hanging="420"/>
      </w:pPr>
    </w:lvl>
    <w:lvl w:ilvl="3">
      <w:start w:val="1"/>
      <w:numFmt w:val="decimal"/>
      <w:lvlText w:val="%4."/>
      <w:lvlJc w:val="left"/>
      <w:pPr>
        <w:ind w:left="2480" w:hanging="420"/>
      </w:pPr>
    </w:lvl>
    <w:lvl w:ilvl="4">
      <w:start w:val="1"/>
      <w:numFmt w:val="lowerLetter"/>
      <w:lvlText w:val="%5)"/>
      <w:lvlJc w:val="left"/>
      <w:pPr>
        <w:ind w:left="2900" w:hanging="420"/>
      </w:pPr>
    </w:lvl>
    <w:lvl w:ilvl="5">
      <w:start w:val="1"/>
      <w:numFmt w:val="lowerRoman"/>
      <w:lvlText w:val="%6."/>
      <w:lvlJc w:val="right"/>
      <w:pPr>
        <w:ind w:left="3320" w:hanging="420"/>
      </w:pPr>
    </w:lvl>
    <w:lvl w:ilvl="6">
      <w:start w:val="1"/>
      <w:numFmt w:val="decimal"/>
      <w:lvlText w:val="%7."/>
      <w:lvlJc w:val="left"/>
      <w:pPr>
        <w:ind w:left="3740" w:hanging="420"/>
      </w:pPr>
    </w:lvl>
    <w:lvl w:ilvl="7">
      <w:start w:val="1"/>
      <w:numFmt w:val="lowerLetter"/>
      <w:lvlText w:val="%8)"/>
      <w:lvlJc w:val="left"/>
      <w:pPr>
        <w:ind w:left="4160" w:hanging="420"/>
      </w:pPr>
    </w:lvl>
    <w:lvl w:ilvl="8">
      <w:start w:val="1"/>
      <w:numFmt w:val="lowerRoman"/>
      <w:lvlText w:val="%9."/>
      <w:lvlJc w:val="right"/>
      <w:pPr>
        <w:ind w:left="4580" w:hanging="420"/>
      </w:pPr>
    </w:lvl>
  </w:abstractNum>
  <w:abstractNum w:abstractNumId="3">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FC335AF"/>
    <w:multiLevelType w:val="hybridMultilevel"/>
    <w:tmpl w:val="5D667470"/>
    <w:lvl w:ilvl="0" w:tplc="3662D26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0D57A06"/>
    <w:multiLevelType w:val="multilevel"/>
    <w:tmpl w:val="70D57A06"/>
    <w:lvl w:ilvl="0">
      <w:start w:val="1"/>
      <w:numFmt w:val="chineseCountingThousand"/>
      <w:lvlText w:val="第%1部分"/>
      <w:lvlJc w:val="left"/>
      <w:pPr>
        <w:ind w:left="1320" w:hanging="1320"/>
      </w:pPr>
      <w:rPr>
        <w:rFonts w:ascii="黑体" w:eastAsia="黑体" w:hAnsi="黑体" w:cs="黑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6"/>
  </w:num>
  <w:num w:numId="4">
    <w:abstractNumId w:val="7"/>
  </w:num>
  <w:num w:numId="5">
    <w:abstractNumId w:val="3"/>
  </w:num>
  <w:num w:numId="6">
    <w:abstractNumId w:val="1"/>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D1B02"/>
    <w:rsid w:val="ABBF3834"/>
    <w:rsid w:val="AFFF7822"/>
    <w:rsid w:val="D3DA912A"/>
    <w:rsid w:val="D97F626E"/>
    <w:rsid w:val="EF4F270F"/>
    <w:rsid w:val="FC6FBB23"/>
    <w:rsid w:val="FF5F5C3D"/>
    <w:rsid w:val="FF7C1A10"/>
    <w:rsid w:val="00005B7D"/>
    <w:rsid w:val="00007DF6"/>
    <w:rsid w:val="00041390"/>
    <w:rsid w:val="000A125B"/>
    <w:rsid w:val="000F0FDF"/>
    <w:rsid w:val="001120D6"/>
    <w:rsid w:val="00151B8D"/>
    <w:rsid w:val="00167F79"/>
    <w:rsid w:val="00171E83"/>
    <w:rsid w:val="0022697E"/>
    <w:rsid w:val="002318E7"/>
    <w:rsid w:val="00245224"/>
    <w:rsid w:val="002E512D"/>
    <w:rsid w:val="003211A3"/>
    <w:rsid w:val="00386F3D"/>
    <w:rsid w:val="003A7855"/>
    <w:rsid w:val="003D54DE"/>
    <w:rsid w:val="003F278C"/>
    <w:rsid w:val="004961B7"/>
    <w:rsid w:val="004F0799"/>
    <w:rsid w:val="00530D52"/>
    <w:rsid w:val="00560938"/>
    <w:rsid w:val="005647E7"/>
    <w:rsid w:val="005933F3"/>
    <w:rsid w:val="005935B2"/>
    <w:rsid w:val="005A50A0"/>
    <w:rsid w:val="005A5B7A"/>
    <w:rsid w:val="005B099B"/>
    <w:rsid w:val="005D01EF"/>
    <w:rsid w:val="005E30A8"/>
    <w:rsid w:val="00623D92"/>
    <w:rsid w:val="0063185B"/>
    <w:rsid w:val="006D618D"/>
    <w:rsid w:val="006E010F"/>
    <w:rsid w:val="00716B31"/>
    <w:rsid w:val="0074145B"/>
    <w:rsid w:val="00751189"/>
    <w:rsid w:val="00762633"/>
    <w:rsid w:val="0078476F"/>
    <w:rsid w:val="007A7998"/>
    <w:rsid w:val="007B30F3"/>
    <w:rsid w:val="007E3927"/>
    <w:rsid w:val="007F57B8"/>
    <w:rsid w:val="00820E26"/>
    <w:rsid w:val="008468F8"/>
    <w:rsid w:val="008C0B7E"/>
    <w:rsid w:val="0090393E"/>
    <w:rsid w:val="00913579"/>
    <w:rsid w:val="00952F6C"/>
    <w:rsid w:val="00973CB8"/>
    <w:rsid w:val="009A2EED"/>
    <w:rsid w:val="009E5384"/>
    <w:rsid w:val="009F4F72"/>
    <w:rsid w:val="00A36F57"/>
    <w:rsid w:val="00A44AB8"/>
    <w:rsid w:val="00A46C4C"/>
    <w:rsid w:val="00AA6B1F"/>
    <w:rsid w:val="00B10E64"/>
    <w:rsid w:val="00BB68A6"/>
    <w:rsid w:val="00BF60D5"/>
    <w:rsid w:val="00C049F2"/>
    <w:rsid w:val="00C52857"/>
    <w:rsid w:val="00C952F2"/>
    <w:rsid w:val="00CC246B"/>
    <w:rsid w:val="00CD4318"/>
    <w:rsid w:val="00D271D5"/>
    <w:rsid w:val="00D33482"/>
    <w:rsid w:val="00D964E7"/>
    <w:rsid w:val="00DB7FDB"/>
    <w:rsid w:val="00DD1B02"/>
    <w:rsid w:val="00DE5A0F"/>
    <w:rsid w:val="00E84E86"/>
    <w:rsid w:val="00EC458B"/>
    <w:rsid w:val="00EE6E08"/>
    <w:rsid w:val="00FB22FF"/>
    <w:rsid w:val="2CFFD3C3"/>
    <w:rsid w:val="2FBF19B9"/>
    <w:rsid w:val="37DF1B78"/>
    <w:rsid w:val="6FDB1131"/>
    <w:rsid w:val="73CF45A9"/>
    <w:rsid w:val="7BF736D2"/>
    <w:rsid w:val="7EFDD520"/>
    <w:rsid w:val="7FAAE0CC"/>
    <w:rsid w:val="7FFFDC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黑体" w:eastAsia="黑体" w:hAnsi="黑体" w:cs="黑体"/>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B02"/>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D1B0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D1B02"/>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DD1B02"/>
    <w:pPr>
      <w:ind w:firstLineChars="200" w:firstLine="420"/>
    </w:pPr>
  </w:style>
  <w:style w:type="paragraph" w:customStyle="1" w:styleId="1CharCharChar">
    <w:name w:val="正文1 Char Char Char"/>
    <w:basedOn w:val="a"/>
    <w:qFormat/>
    <w:rsid w:val="00DD1B02"/>
    <w:pPr>
      <w:widowControl/>
      <w:spacing w:line="360" w:lineRule="auto"/>
      <w:ind w:firstLineChars="200" w:firstLine="200"/>
      <w:jc w:val="left"/>
    </w:pPr>
    <w:rPr>
      <w:rFonts w:ascii="宋体" w:hAnsi="宋体" w:cs="宋体"/>
      <w:kern w:val="0"/>
      <w:sz w:val="24"/>
      <w:szCs w:val="24"/>
    </w:rPr>
  </w:style>
  <w:style w:type="character" w:customStyle="1" w:styleId="Char0">
    <w:name w:val="页眉 Char"/>
    <w:link w:val="a4"/>
    <w:uiPriority w:val="99"/>
    <w:qFormat/>
    <w:rsid w:val="00DD1B02"/>
    <w:rPr>
      <w:sz w:val="18"/>
      <w:szCs w:val="18"/>
    </w:rPr>
  </w:style>
  <w:style w:type="character" w:customStyle="1" w:styleId="Char">
    <w:name w:val="页脚 Char"/>
    <w:link w:val="a3"/>
    <w:uiPriority w:val="99"/>
    <w:qFormat/>
    <w:rsid w:val="00DD1B02"/>
    <w:rPr>
      <w:sz w:val="18"/>
      <w:szCs w:val="18"/>
    </w:rPr>
  </w:style>
  <w:style w:type="paragraph" w:styleId="a5">
    <w:name w:val="Balloon Text"/>
    <w:basedOn w:val="a"/>
    <w:link w:val="Char1"/>
    <w:semiHidden/>
    <w:unhideWhenUsed/>
    <w:rsid w:val="00716B31"/>
    <w:rPr>
      <w:sz w:val="18"/>
      <w:szCs w:val="18"/>
    </w:rPr>
  </w:style>
  <w:style w:type="character" w:customStyle="1" w:styleId="Char1">
    <w:name w:val="批注框文本 Char"/>
    <w:link w:val="a5"/>
    <w:semiHidden/>
    <w:rsid w:val="00716B31"/>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黑体" w:eastAsia="黑体" w:hAnsi="黑体" w:cs="黑体"/>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99" w:unhideWhenUsed="0"/>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B02"/>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D1B0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D1B02"/>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uiPriority w:val="34"/>
    <w:qFormat/>
    <w:rsid w:val="00DD1B02"/>
    <w:pPr>
      <w:ind w:firstLineChars="200" w:firstLine="420"/>
    </w:pPr>
  </w:style>
  <w:style w:type="paragraph" w:customStyle="1" w:styleId="1CharCharChar">
    <w:name w:val="正文1 Char Char Char"/>
    <w:basedOn w:val="a"/>
    <w:qFormat/>
    <w:rsid w:val="00DD1B02"/>
    <w:pPr>
      <w:widowControl/>
      <w:spacing w:line="360" w:lineRule="auto"/>
      <w:ind w:firstLineChars="200" w:firstLine="200"/>
      <w:jc w:val="left"/>
    </w:pPr>
    <w:rPr>
      <w:rFonts w:ascii="宋体" w:hAnsi="宋体" w:cs="宋体"/>
      <w:kern w:val="0"/>
      <w:sz w:val="24"/>
      <w:szCs w:val="24"/>
    </w:rPr>
  </w:style>
  <w:style w:type="character" w:customStyle="1" w:styleId="Char0">
    <w:name w:val="页眉 Char"/>
    <w:link w:val="a4"/>
    <w:uiPriority w:val="99"/>
    <w:qFormat/>
    <w:rsid w:val="00DD1B02"/>
    <w:rPr>
      <w:sz w:val="18"/>
      <w:szCs w:val="18"/>
    </w:rPr>
  </w:style>
  <w:style w:type="character" w:customStyle="1" w:styleId="Char">
    <w:name w:val="页脚 Char"/>
    <w:link w:val="a3"/>
    <w:uiPriority w:val="99"/>
    <w:qFormat/>
    <w:rsid w:val="00DD1B02"/>
    <w:rPr>
      <w:sz w:val="18"/>
      <w:szCs w:val="18"/>
    </w:rPr>
  </w:style>
  <w:style w:type="paragraph" w:styleId="a5">
    <w:name w:val="Balloon Text"/>
    <w:basedOn w:val="a"/>
    <w:link w:val="Char1"/>
    <w:semiHidden/>
    <w:unhideWhenUsed/>
    <w:rsid w:val="00716B31"/>
    <w:rPr>
      <w:sz w:val="18"/>
      <w:szCs w:val="18"/>
    </w:rPr>
  </w:style>
  <w:style w:type="character" w:customStyle="1" w:styleId="Char1">
    <w:name w:val="批注框文本 Char"/>
    <w:link w:val="a5"/>
    <w:semiHidden/>
    <w:rsid w:val="00716B31"/>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F6D3A25-2E77-47C0-A8B0-778DC93CFA9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638</Words>
  <Characters>3643</Characters>
  <Application>Microsoft Office Word</Application>
  <DocSecurity>0</DocSecurity>
  <Lines>30</Lines>
  <Paragraphs>8</Paragraphs>
  <ScaleCrop>false</ScaleCrop>
  <Company>微软中国</Company>
  <LinksUpToDate>false</LinksUpToDate>
  <CharactersWithSpaces>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××年××部门（单位）预算</dc:title>
  <dc:creator>null,null,总收发</dc:creator>
  <cp:lastModifiedBy>华为</cp:lastModifiedBy>
  <cp:revision>5</cp:revision>
  <cp:lastPrinted>2024-02-07T08:17:00Z</cp:lastPrinted>
  <dcterms:created xsi:type="dcterms:W3CDTF">2024-02-08T02:21:00Z</dcterms:created>
  <dcterms:modified xsi:type="dcterms:W3CDTF">2024-02-08T03:02:00Z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