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574" w:rsidRDefault="004B4574">
      <w:pPr>
        <w:rPr>
          <w:sz w:val="84"/>
          <w:szCs w:val="84"/>
          <w:u w:val="single"/>
        </w:rPr>
      </w:pPr>
    </w:p>
    <w:p w:rsidR="004B4574" w:rsidRDefault="004B4574">
      <w:pPr>
        <w:rPr>
          <w:sz w:val="84"/>
          <w:szCs w:val="84"/>
          <w:u w:val="single"/>
        </w:rPr>
      </w:pPr>
    </w:p>
    <w:p w:rsidR="004B4574" w:rsidRDefault="004B4574">
      <w:pPr>
        <w:rPr>
          <w:sz w:val="84"/>
          <w:szCs w:val="84"/>
          <w:u w:val="single"/>
        </w:rPr>
      </w:pPr>
    </w:p>
    <w:p w:rsidR="004B4574" w:rsidRDefault="004B4574">
      <w:pPr>
        <w:rPr>
          <w:sz w:val="84"/>
          <w:szCs w:val="84"/>
          <w:u w:val="single"/>
        </w:rPr>
      </w:pPr>
    </w:p>
    <w:p w:rsidR="00AC3F2D" w:rsidRDefault="001627ED" w:rsidP="00080D18">
      <w:pPr>
        <w:jc w:val="center"/>
        <w:rPr>
          <w:ins w:id="0" w:author="Administrator" w:date="2021-02-19T17:34:00Z"/>
          <w:rFonts w:asciiTheme="minorEastAsia" w:eastAsiaTheme="minorEastAsia" w:hAnsiTheme="minorEastAsia" w:hint="eastAsia"/>
          <w:b/>
          <w:sz w:val="52"/>
          <w:szCs w:val="52"/>
        </w:rPr>
      </w:pPr>
      <w:del w:id="1" w:author="Administrator" w:date="2021-02-19T10:07:00Z">
        <w:r w:rsidRPr="001627ED">
          <w:rPr>
            <w:rFonts w:asciiTheme="minorEastAsia" w:eastAsiaTheme="minorEastAsia" w:hAnsiTheme="minorEastAsia" w:hint="eastAsia"/>
            <w:b/>
            <w:sz w:val="52"/>
            <w:szCs w:val="52"/>
            <w:rPrChange w:id="2" w:author="Administrator" w:date="2021-02-19T10:11:00Z">
              <w:rPr>
                <w:rFonts w:hint="eastAsia"/>
                <w:sz w:val="52"/>
                <w:szCs w:val="52"/>
              </w:rPr>
            </w:rPrChange>
          </w:rPr>
          <w:delText>××</w:delText>
        </w:r>
      </w:del>
      <w:ins w:id="3" w:author="Administrator" w:date="2021-02-19T10:07:00Z">
        <w:r w:rsidRPr="001627ED">
          <w:rPr>
            <w:rFonts w:asciiTheme="minorEastAsia" w:eastAsiaTheme="minorEastAsia" w:hAnsiTheme="minorEastAsia"/>
            <w:b/>
            <w:sz w:val="52"/>
            <w:szCs w:val="52"/>
            <w:rPrChange w:id="4" w:author="Administrator" w:date="2021-02-19T10:11:00Z">
              <w:rPr>
                <w:sz w:val="52"/>
                <w:szCs w:val="52"/>
              </w:rPr>
            </w:rPrChange>
          </w:rPr>
          <w:t>2021</w:t>
        </w:r>
      </w:ins>
      <w:r w:rsidRPr="001627ED">
        <w:rPr>
          <w:rFonts w:asciiTheme="minorEastAsia" w:eastAsiaTheme="minorEastAsia" w:hAnsiTheme="minorEastAsia" w:hint="eastAsia"/>
          <w:b/>
          <w:sz w:val="52"/>
          <w:szCs w:val="52"/>
          <w:rPrChange w:id="5" w:author="Administrator" w:date="2021-02-19T10:11:00Z">
            <w:rPr>
              <w:rFonts w:hint="eastAsia"/>
              <w:sz w:val="52"/>
              <w:szCs w:val="52"/>
            </w:rPr>
          </w:rPrChange>
        </w:rPr>
        <w:t>年</w:t>
      </w:r>
      <w:ins w:id="6" w:author="Administrator" w:date="2021-02-19T10:07:00Z">
        <w:r w:rsidRPr="001627ED">
          <w:rPr>
            <w:rFonts w:asciiTheme="minorEastAsia" w:eastAsiaTheme="minorEastAsia" w:hAnsiTheme="minorEastAsia" w:hint="eastAsia"/>
            <w:b/>
            <w:sz w:val="52"/>
            <w:szCs w:val="52"/>
            <w:rPrChange w:id="7" w:author="Administrator" w:date="2021-02-19T10:11:00Z">
              <w:rPr>
                <w:rFonts w:hint="eastAsia"/>
                <w:sz w:val="52"/>
                <w:szCs w:val="52"/>
              </w:rPr>
            </w:rPrChange>
          </w:rPr>
          <w:t>省畜牧</w:t>
        </w:r>
      </w:ins>
      <w:ins w:id="8" w:author="Administrator" w:date="2021-02-19T10:08:00Z">
        <w:r w:rsidRPr="001627ED">
          <w:rPr>
            <w:rFonts w:asciiTheme="minorEastAsia" w:eastAsiaTheme="minorEastAsia" w:hAnsiTheme="minorEastAsia" w:hint="eastAsia"/>
            <w:b/>
            <w:sz w:val="52"/>
            <w:szCs w:val="52"/>
            <w:rPrChange w:id="9" w:author="Administrator" w:date="2021-02-19T10:11:00Z">
              <w:rPr>
                <w:rFonts w:hint="eastAsia"/>
                <w:sz w:val="52"/>
                <w:szCs w:val="52"/>
              </w:rPr>
            </w:rPrChange>
          </w:rPr>
          <w:t>技术推广总站</w:t>
        </w:r>
      </w:ins>
    </w:p>
    <w:p w:rsidR="00080D18" w:rsidRPr="00265D90" w:rsidRDefault="00080D18" w:rsidP="00080D18">
      <w:pPr>
        <w:jc w:val="center"/>
        <w:rPr>
          <w:ins w:id="10" w:author="Administrator" w:date="2021-02-19T17:23:00Z"/>
          <w:rFonts w:asciiTheme="minorEastAsia" w:eastAsiaTheme="minorEastAsia" w:hAnsiTheme="minorEastAsia"/>
          <w:b/>
          <w:sz w:val="52"/>
          <w:szCs w:val="52"/>
        </w:rPr>
      </w:pPr>
      <w:ins w:id="11" w:author="Administrator" w:date="2021-02-19T17:23:00Z">
        <w:r w:rsidRPr="00265D90">
          <w:rPr>
            <w:rFonts w:asciiTheme="minorEastAsia" w:eastAsiaTheme="minorEastAsia" w:hAnsiTheme="minorEastAsia" w:hint="eastAsia"/>
            <w:b/>
            <w:sz w:val="52"/>
            <w:szCs w:val="52"/>
          </w:rPr>
          <w:t>预算</w:t>
        </w:r>
      </w:ins>
      <w:ins w:id="12" w:author="Administrator" w:date="2021-02-19T17:34:00Z">
        <w:r w:rsidR="00AC3F2D">
          <w:rPr>
            <w:rFonts w:asciiTheme="minorEastAsia" w:eastAsiaTheme="minorEastAsia" w:hAnsiTheme="minorEastAsia" w:hint="eastAsia"/>
            <w:b/>
            <w:sz w:val="52"/>
            <w:szCs w:val="52"/>
          </w:rPr>
          <w:t>说明</w:t>
        </w:r>
      </w:ins>
    </w:p>
    <w:p w:rsidR="00000000" w:rsidRDefault="00CD3572">
      <w:pPr>
        <w:rPr>
          <w:ins w:id="13" w:author="Administrator" w:date="2021-02-19T10:12:00Z"/>
          <w:rFonts w:asciiTheme="minorEastAsia" w:eastAsiaTheme="minorEastAsia" w:hAnsiTheme="minorEastAsia"/>
          <w:b/>
          <w:sz w:val="52"/>
          <w:szCs w:val="52"/>
        </w:rPr>
        <w:pPrChange w:id="14" w:author="Administrator" w:date="2021-02-19T17:23:00Z">
          <w:pPr>
            <w:jc w:val="center"/>
          </w:pPr>
        </w:pPrChange>
      </w:pPr>
    </w:p>
    <w:p w:rsidR="004B4574" w:rsidRPr="00265D90" w:rsidRDefault="001627ED">
      <w:pPr>
        <w:jc w:val="center"/>
        <w:rPr>
          <w:rFonts w:asciiTheme="minorEastAsia" w:eastAsiaTheme="minorEastAsia" w:hAnsiTheme="minorEastAsia"/>
          <w:b/>
          <w:sz w:val="52"/>
          <w:szCs w:val="52"/>
          <w:rPrChange w:id="15" w:author="Administrator" w:date="2021-02-19T10:11:00Z">
            <w:rPr>
              <w:sz w:val="52"/>
              <w:szCs w:val="52"/>
            </w:rPr>
          </w:rPrChange>
        </w:rPr>
      </w:pPr>
      <w:del w:id="16" w:author="Administrator" w:date="2021-02-19T10:07:00Z">
        <w:r w:rsidRPr="001627ED">
          <w:rPr>
            <w:rFonts w:asciiTheme="minorEastAsia" w:eastAsiaTheme="minorEastAsia" w:hAnsiTheme="minorEastAsia" w:hint="eastAsia"/>
            <w:b/>
            <w:sz w:val="52"/>
            <w:szCs w:val="52"/>
            <w:rPrChange w:id="17" w:author="Administrator" w:date="2021-02-19T10:11:00Z">
              <w:rPr>
                <w:rFonts w:hint="eastAsia"/>
                <w:sz w:val="52"/>
                <w:szCs w:val="52"/>
              </w:rPr>
            </w:rPrChange>
          </w:rPr>
          <w:delText>××</w:delText>
        </w:r>
      </w:del>
      <w:del w:id="18" w:author="Administrator" w:date="2021-02-19T10:08:00Z">
        <w:r w:rsidRPr="001627ED">
          <w:rPr>
            <w:rFonts w:asciiTheme="minorEastAsia" w:eastAsiaTheme="minorEastAsia" w:hAnsiTheme="minorEastAsia" w:hint="eastAsia"/>
            <w:b/>
            <w:sz w:val="52"/>
            <w:szCs w:val="52"/>
            <w:rPrChange w:id="19" w:author="Administrator" w:date="2021-02-19T10:11:00Z">
              <w:rPr>
                <w:rFonts w:hint="eastAsia"/>
                <w:sz w:val="52"/>
                <w:szCs w:val="52"/>
              </w:rPr>
            </w:rPrChange>
          </w:rPr>
          <w:delText>部门（</w:delText>
        </w:r>
      </w:del>
      <w:del w:id="20" w:author="Administrator" w:date="2021-02-19T17:23:00Z">
        <w:r w:rsidRPr="001627ED">
          <w:rPr>
            <w:rFonts w:asciiTheme="minorEastAsia" w:eastAsiaTheme="minorEastAsia" w:hAnsiTheme="minorEastAsia" w:hint="eastAsia"/>
            <w:b/>
            <w:sz w:val="52"/>
            <w:szCs w:val="52"/>
            <w:rPrChange w:id="21" w:author="Administrator" w:date="2021-02-19T10:11:00Z">
              <w:rPr>
                <w:rFonts w:hint="eastAsia"/>
                <w:sz w:val="52"/>
                <w:szCs w:val="52"/>
              </w:rPr>
            </w:rPrChange>
          </w:rPr>
          <w:delText>单位</w:delText>
        </w:r>
      </w:del>
      <w:del w:id="22" w:author="Administrator" w:date="2021-02-19T10:08:00Z">
        <w:r w:rsidRPr="001627ED">
          <w:rPr>
            <w:rFonts w:asciiTheme="minorEastAsia" w:eastAsiaTheme="minorEastAsia" w:hAnsiTheme="minorEastAsia" w:hint="eastAsia"/>
            <w:b/>
            <w:sz w:val="52"/>
            <w:szCs w:val="52"/>
            <w:rPrChange w:id="23" w:author="Administrator" w:date="2021-02-19T10:11:00Z">
              <w:rPr>
                <w:rFonts w:hint="eastAsia"/>
                <w:sz w:val="52"/>
                <w:szCs w:val="52"/>
              </w:rPr>
            </w:rPrChange>
          </w:rPr>
          <w:delText>）</w:delText>
        </w:r>
      </w:del>
      <w:del w:id="24" w:author="Administrator" w:date="2021-02-19T17:23:00Z">
        <w:r w:rsidRPr="001627ED">
          <w:rPr>
            <w:rFonts w:asciiTheme="minorEastAsia" w:eastAsiaTheme="minorEastAsia" w:hAnsiTheme="minorEastAsia" w:hint="eastAsia"/>
            <w:b/>
            <w:sz w:val="52"/>
            <w:szCs w:val="52"/>
            <w:rPrChange w:id="25" w:author="Administrator" w:date="2021-02-19T10:11:00Z">
              <w:rPr>
                <w:rFonts w:hint="eastAsia"/>
                <w:sz w:val="52"/>
                <w:szCs w:val="52"/>
              </w:rPr>
            </w:rPrChange>
          </w:rPr>
          <w:delText>预算</w:delText>
        </w:r>
      </w:del>
    </w:p>
    <w:p w:rsidR="004B4574" w:rsidRDefault="004B4574">
      <w:pPr>
        <w:ind w:firstLine="1680"/>
        <w:jc w:val="center"/>
        <w:rPr>
          <w:sz w:val="84"/>
          <w:szCs w:val="84"/>
        </w:rPr>
      </w:pPr>
    </w:p>
    <w:p w:rsidR="004B4574" w:rsidRDefault="004B4574">
      <w:pPr>
        <w:ind w:firstLine="1680"/>
        <w:jc w:val="center"/>
        <w:rPr>
          <w:sz w:val="84"/>
          <w:szCs w:val="84"/>
        </w:rPr>
      </w:pPr>
    </w:p>
    <w:p w:rsidR="004B4574" w:rsidRDefault="004B4574">
      <w:pPr>
        <w:ind w:firstLine="1680"/>
        <w:jc w:val="center"/>
        <w:rPr>
          <w:sz w:val="84"/>
          <w:szCs w:val="84"/>
        </w:rPr>
      </w:pPr>
    </w:p>
    <w:p w:rsidR="004B4574" w:rsidRDefault="004B4574">
      <w:pPr>
        <w:ind w:firstLine="1680"/>
        <w:jc w:val="center"/>
        <w:rPr>
          <w:sz w:val="84"/>
          <w:szCs w:val="84"/>
        </w:rPr>
      </w:pPr>
    </w:p>
    <w:p w:rsidR="004B4574" w:rsidRDefault="004B4574">
      <w:pPr>
        <w:ind w:firstLine="1680"/>
        <w:jc w:val="center"/>
        <w:rPr>
          <w:sz w:val="84"/>
          <w:szCs w:val="84"/>
        </w:rPr>
      </w:pPr>
    </w:p>
    <w:p w:rsidR="004B4574" w:rsidRDefault="004B4574">
      <w:pPr>
        <w:rPr>
          <w:sz w:val="84"/>
          <w:szCs w:val="84"/>
        </w:rPr>
      </w:pPr>
    </w:p>
    <w:p w:rsidR="004B4574" w:rsidRDefault="00286344">
      <w:pPr>
        <w:jc w:val="center"/>
        <w:rPr>
          <w:rFonts w:ascii="黑体" w:eastAsia="黑体" w:hAnsi="黑体"/>
          <w:sz w:val="52"/>
          <w:szCs w:val="52"/>
        </w:rPr>
      </w:pPr>
      <w:r>
        <w:rPr>
          <w:rFonts w:ascii="黑体" w:eastAsia="黑体" w:hAnsi="黑体" w:hint="eastAsia"/>
          <w:sz w:val="52"/>
          <w:szCs w:val="52"/>
        </w:rPr>
        <w:t>目录</w:t>
      </w:r>
    </w:p>
    <w:p w:rsidR="004B4574" w:rsidRPr="00265D90" w:rsidRDefault="00286344">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 xml:space="preserve">  </w:t>
      </w:r>
      <w:r>
        <w:rPr>
          <w:rFonts w:ascii="仿宋_GB2312" w:eastAsia="仿宋_GB2312" w:hAnsi="黑体" w:cs="仿宋_GB2312" w:hint="eastAsia"/>
          <w:sz w:val="32"/>
          <w:szCs w:val="32"/>
        </w:rPr>
        <w:t xml:space="preserve"> </w:t>
      </w:r>
      <w:ins w:id="26" w:author="Administrator" w:date="2021-02-19T17:24:00Z">
        <w:r w:rsidR="001627ED" w:rsidRPr="001627ED">
          <w:rPr>
            <w:rFonts w:ascii="黑体" w:eastAsia="黑体" w:hAnsi="黑体" w:cs="仿宋_GB2312" w:hint="eastAsia"/>
            <w:sz w:val="32"/>
            <w:szCs w:val="32"/>
            <w:rPrChange w:id="27" w:author="Administrator" w:date="2021-02-19T17:24:00Z">
              <w:rPr>
                <w:rFonts w:ascii="仿宋_GB2312" w:eastAsia="仿宋_GB2312" w:hAnsi="黑体" w:cs="仿宋_GB2312" w:hint="eastAsia"/>
                <w:sz w:val="32"/>
                <w:szCs w:val="32"/>
              </w:rPr>
            </w:rPrChange>
          </w:rPr>
          <w:t>省畜牧技术推广总站</w:t>
        </w:r>
      </w:ins>
      <w:del w:id="28" w:author="Administrator" w:date="2021-02-19T10:09:00Z">
        <w:r w:rsidR="001627ED" w:rsidRPr="001627ED">
          <w:rPr>
            <w:rFonts w:ascii="黑体" w:eastAsia="黑体" w:hAnsi="黑体" w:cs="仿宋_GB2312" w:hint="eastAsia"/>
            <w:sz w:val="32"/>
            <w:szCs w:val="32"/>
            <w:rPrChange w:id="29" w:author="Administrator" w:date="2021-02-19T10:12:00Z">
              <w:rPr>
                <w:rFonts w:ascii="仿宋_GB2312" w:eastAsia="仿宋_GB2312" w:hAnsi="黑体" w:cs="仿宋_GB2312" w:hint="eastAsia"/>
                <w:sz w:val="32"/>
                <w:szCs w:val="32"/>
              </w:rPr>
            </w:rPrChange>
          </w:rPr>
          <w:delText>××</w:delText>
        </w:r>
        <w:r w:rsidR="001627ED">
          <w:rPr>
            <w:rFonts w:ascii="黑体" w:eastAsia="黑体" w:hAnsi="黑体" w:hint="eastAsia"/>
            <w:sz w:val="32"/>
            <w:szCs w:val="32"/>
          </w:rPr>
          <w:delText>（部门或</w:delText>
        </w:r>
      </w:del>
      <w:r w:rsidR="001627ED">
        <w:rPr>
          <w:rFonts w:ascii="黑体" w:eastAsia="黑体" w:hAnsi="黑体" w:hint="eastAsia"/>
          <w:sz w:val="32"/>
          <w:szCs w:val="32"/>
        </w:rPr>
        <w:t>单位</w:t>
      </w:r>
      <w:del w:id="30" w:author="Administrator" w:date="2021-02-19T10:10:00Z">
        <w:r w:rsidR="001627ED">
          <w:rPr>
            <w:rFonts w:ascii="黑体" w:eastAsia="黑体" w:hAnsi="黑体" w:hint="eastAsia"/>
            <w:sz w:val="32"/>
            <w:szCs w:val="32"/>
          </w:rPr>
          <w:delText>）</w:delText>
        </w:r>
      </w:del>
      <w:r w:rsidR="001627ED">
        <w:rPr>
          <w:rFonts w:ascii="黑体" w:eastAsia="黑体" w:hAnsi="黑体" w:hint="eastAsia"/>
          <w:sz w:val="32"/>
          <w:szCs w:val="32"/>
        </w:rPr>
        <w:t>概况</w:t>
      </w:r>
    </w:p>
    <w:p w:rsidR="004B4574" w:rsidRDefault="00286344">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4B4574" w:rsidRDefault="00286344">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部门预算单位构成（单位公开没有这部分内容）</w:t>
      </w:r>
    </w:p>
    <w:p w:rsidR="004B4574" w:rsidRDefault="00286344">
      <w:pPr>
        <w:pStyle w:val="1"/>
        <w:numPr>
          <w:ilvl w:val="0"/>
          <w:numId w:val="1"/>
        </w:numPr>
        <w:ind w:firstLineChars="0"/>
        <w:rPr>
          <w:rFonts w:ascii="黑体" w:eastAsia="黑体" w:hAnsi="黑体"/>
          <w:sz w:val="32"/>
          <w:szCs w:val="32"/>
        </w:rPr>
      </w:pPr>
      <w:r>
        <w:rPr>
          <w:rFonts w:ascii="黑体" w:eastAsia="黑体" w:hAnsi="黑体" w:hint="eastAsia"/>
          <w:sz w:val="32"/>
          <w:szCs w:val="32"/>
        </w:rPr>
        <w:t xml:space="preserve">  </w:t>
      </w:r>
      <w:ins w:id="31" w:author="Administrator" w:date="2021-02-19T17:24:00Z">
        <w:r w:rsidR="00080D18">
          <w:rPr>
            <w:rFonts w:ascii="黑体" w:eastAsia="黑体" w:hAnsi="黑体" w:hint="eastAsia"/>
            <w:sz w:val="32"/>
            <w:szCs w:val="32"/>
          </w:rPr>
          <w:t>2021年</w:t>
        </w:r>
      </w:ins>
      <w:del w:id="32" w:author="Administrator" w:date="2021-02-19T10:11:00Z">
        <w:r w:rsidDel="000B2ADD">
          <w:rPr>
            <w:rFonts w:ascii="仿宋_GB2312" w:eastAsia="仿宋_GB2312" w:hAnsi="黑体" w:cs="仿宋_GB2312" w:hint="eastAsia"/>
            <w:sz w:val="32"/>
            <w:szCs w:val="32"/>
          </w:rPr>
          <w:delText>××</w:delText>
        </w:r>
        <w:r w:rsidDel="000B2ADD">
          <w:rPr>
            <w:rFonts w:ascii="黑体" w:eastAsia="黑体" w:hAnsi="黑体" w:hint="eastAsia"/>
            <w:sz w:val="32"/>
            <w:szCs w:val="32"/>
          </w:rPr>
          <w:delText>（</w:delText>
        </w:r>
      </w:del>
      <w:ins w:id="33" w:author="Administrator" w:date="2021-02-19T17:24:00Z">
        <w:r w:rsidR="00080D18" w:rsidRPr="00080D18">
          <w:rPr>
            <w:rFonts w:ascii="黑体" w:eastAsia="黑体" w:hAnsi="黑体" w:cs="仿宋_GB2312" w:hint="eastAsia"/>
            <w:sz w:val="32"/>
            <w:szCs w:val="32"/>
          </w:rPr>
          <w:t>省畜牧技术推广总站</w:t>
        </w:r>
      </w:ins>
      <w:del w:id="34" w:author="Administrator" w:date="2021-02-19T17:24:00Z">
        <w:r w:rsidDel="00080D18">
          <w:rPr>
            <w:rFonts w:ascii="黑体" w:eastAsia="黑体" w:hAnsi="黑体" w:hint="eastAsia"/>
            <w:sz w:val="32"/>
            <w:szCs w:val="32"/>
          </w:rPr>
          <w:delText>部门或单位）</w:delText>
        </w:r>
        <w:r w:rsidDel="00080D18">
          <w:rPr>
            <w:rFonts w:ascii="仿宋_GB2312" w:eastAsia="仿宋_GB2312" w:hAnsi="黑体" w:cs="仿宋_GB2312" w:hint="eastAsia"/>
            <w:sz w:val="32"/>
            <w:szCs w:val="32"/>
          </w:rPr>
          <w:delText>××</w:delText>
        </w:r>
        <w:r w:rsidDel="00080D18">
          <w:rPr>
            <w:rFonts w:ascii="黑体" w:eastAsia="黑体" w:hAnsi="黑体" w:hint="eastAsia"/>
            <w:sz w:val="32"/>
            <w:szCs w:val="32"/>
          </w:rPr>
          <w:delText>年部门（单位）</w:delText>
        </w:r>
      </w:del>
      <w:r>
        <w:rPr>
          <w:rFonts w:ascii="黑体" w:eastAsia="黑体" w:hAnsi="黑体" w:hint="eastAsia"/>
          <w:sz w:val="32"/>
          <w:szCs w:val="32"/>
        </w:rPr>
        <w:t>预算表</w:t>
      </w:r>
    </w:p>
    <w:p w:rsidR="004B4574" w:rsidRDefault="00286344">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4B4574" w:rsidRDefault="00286344">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4B4574" w:rsidRDefault="00286344">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4B4574" w:rsidRDefault="00286344">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4B4574" w:rsidRDefault="00286344">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4B4574" w:rsidRDefault="00286344">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4B4574" w:rsidRDefault="00286344">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部门（单位）收支总表</w:t>
      </w:r>
    </w:p>
    <w:p w:rsidR="004B4574" w:rsidRDefault="00286344">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4B4574" w:rsidRDefault="00286344">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4B4574" w:rsidRDefault="00286344">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4B4574" w:rsidRDefault="00286344">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ins w:id="35" w:author="Administrator" w:date="2021-02-19T17:24:00Z">
        <w:r w:rsidR="00080D18">
          <w:rPr>
            <w:rFonts w:ascii="黑体" w:eastAsia="黑体" w:hAnsi="黑体" w:hint="eastAsia"/>
            <w:sz w:val="32"/>
            <w:szCs w:val="32"/>
          </w:rPr>
          <w:t>2021年</w:t>
        </w:r>
        <w:r w:rsidR="00080D18" w:rsidRPr="00080D18">
          <w:rPr>
            <w:rFonts w:ascii="黑体" w:eastAsia="黑体" w:hAnsi="黑体" w:cs="仿宋_GB2312" w:hint="eastAsia"/>
            <w:sz w:val="32"/>
            <w:szCs w:val="32"/>
          </w:rPr>
          <w:t>省畜牧技术推广总站</w:t>
        </w:r>
      </w:ins>
      <w:del w:id="36" w:author="Administrator" w:date="2021-02-19T17:24:00Z">
        <w:r w:rsidDel="00080D18">
          <w:rPr>
            <w:rFonts w:ascii="仿宋_GB2312" w:eastAsia="仿宋_GB2312" w:hAnsi="黑体" w:cs="仿宋_GB2312" w:hint="eastAsia"/>
            <w:sz w:val="32"/>
            <w:szCs w:val="32"/>
          </w:rPr>
          <w:delText>××</w:delText>
        </w:r>
        <w:r w:rsidDel="00080D18">
          <w:rPr>
            <w:rFonts w:ascii="黑体" w:eastAsia="黑体" w:hAnsi="黑体" w:hint="eastAsia"/>
            <w:sz w:val="32"/>
            <w:szCs w:val="32"/>
          </w:rPr>
          <w:delText>（部门或单位）</w:delText>
        </w:r>
        <w:r w:rsidDel="00080D18">
          <w:rPr>
            <w:rFonts w:ascii="仿宋_GB2312" w:eastAsia="仿宋_GB2312" w:hAnsi="黑体" w:cs="仿宋_GB2312" w:hint="eastAsia"/>
            <w:sz w:val="32"/>
            <w:szCs w:val="32"/>
          </w:rPr>
          <w:delText>××</w:delText>
        </w:r>
        <w:r w:rsidDel="00080D18">
          <w:rPr>
            <w:rFonts w:ascii="黑体" w:eastAsia="黑体" w:hAnsi="黑体" w:hint="eastAsia"/>
            <w:sz w:val="32"/>
            <w:szCs w:val="32"/>
          </w:rPr>
          <w:delText>年部门（单位）</w:delText>
        </w:r>
      </w:del>
      <w:r>
        <w:rPr>
          <w:rFonts w:ascii="黑体" w:eastAsia="黑体" w:hAnsi="黑体" w:hint="eastAsia"/>
          <w:sz w:val="32"/>
          <w:szCs w:val="32"/>
        </w:rPr>
        <w:t>预算情况说明</w:t>
      </w:r>
    </w:p>
    <w:p w:rsidR="004B4574" w:rsidRDefault="00286344">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rsidR="004B4574" w:rsidRDefault="004B4574">
      <w:pPr>
        <w:pStyle w:val="1"/>
        <w:ind w:left="1320" w:firstLineChars="0" w:firstLine="0"/>
        <w:jc w:val="left"/>
        <w:rPr>
          <w:rFonts w:ascii="黑体" w:eastAsia="黑体" w:hAnsi="黑体"/>
          <w:sz w:val="32"/>
          <w:szCs w:val="32"/>
        </w:rPr>
      </w:pPr>
    </w:p>
    <w:p w:rsidR="004B4574" w:rsidRDefault="004B4574">
      <w:pPr>
        <w:jc w:val="left"/>
        <w:rPr>
          <w:rFonts w:ascii="黑体" w:eastAsia="黑体" w:hAnsi="黑体"/>
          <w:sz w:val="32"/>
          <w:szCs w:val="32"/>
        </w:rPr>
      </w:pPr>
    </w:p>
    <w:p w:rsidR="004B4574" w:rsidRDefault="004B4574">
      <w:pPr>
        <w:jc w:val="left"/>
        <w:rPr>
          <w:rFonts w:ascii="黑体" w:eastAsia="黑体" w:hAnsi="黑体"/>
          <w:sz w:val="32"/>
          <w:szCs w:val="32"/>
        </w:rPr>
      </w:pPr>
    </w:p>
    <w:p w:rsidR="004B4574" w:rsidRDefault="004B4574">
      <w:pPr>
        <w:jc w:val="left"/>
        <w:rPr>
          <w:rFonts w:ascii="黑体" w:eastAsia="黑体" w:hAnsi="黑体"/>
          <w:sz w:val="32"/>
          <w:szCs w:val="32"/>
        </w:rPr>
      </w:pPr>
    </w:p>
    <w:p w:rsidR="004B4574" w:rsidRDefault="00286344">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t xml:space="preserve">  </w:t>
      </w:r>
      <w:del w:id="37" w:author="Administrator" w:date="2021-02-19T10:14:00Z">
        <w:r w:rsidDel="00265D90">
          <w:rPr>
            <w:rFonts w:ascii="仿宋_GB2312" w:eastAsia="仿宋_GB2312" w:hAnsi="黑体" w:cs="仿宋_GB2312" w:hint="eastAsia"/>
            <w:sz w:val="32"/>
            <w:szCs w:val="32"/>
          </w:rPr>
          <w:delText>××</w:delText>
        </w:r>
        <w:r w:rsidDel="00265D90">
          <w:rPr>
            <w:rFonts w:ascii="黑体" w:eastAsia="黑体" w:hAnsi="黑体" w:hint="eastAsia"/>
            <w:sz w:val="32"/>
            <w:szCs w:val="32"/>
          </w:rPr>
          <w:delText>（部门或</w:delText>
        </w:r>
      </w:del>
      <w:r>
        <w:rPr>
          <w:rFonts w:ascii="黑体" w:eastAsia="黑体" w:hAnsi="黑体" w:hint="eastAsia"/>
          <w:sz w:val="32"/>
          <w:szCs w:val="32"/>
        </w:rPr>
        <w:t>单位</w:t>
      </w:r>
      <w:del w:id="38" w:author="Administrator" w:date="2021-02-19T10:14:00Z">
        <w:r w:rsidDel="00265D90">
          <w:rPr>
            <w:rFonts w:ascii="黑体" w:eastAsia="黑体" w:hAnsi="黑体" w:hint="eastAsia"/>
            <w:sz w:val="32"/>
            <w:szCs w:val="32"/>
          </w:rPr>
          <w:delText>）</w:delText>
        </w:r>
      </w:del>
      <w:r>
        <w:rPr>
          <w:rFonts w:ascii="黑体" w:eastAsia="黑体" w:hAnsi="黑体" w:hint="eastAsia"/>
          <w:sz w:val="32"/>
          <w:szCs w:val="32"/>
        </w:rPr>
        <w:t>概况</w:t>
      </w:r>
    </w:p>
    <w:p w:rsidR="004B4574" w:rsidRDefault="004B4574">
      <w:pPr>
        <w:jc w:val="left"/>
        <w:rPr>
          <w:rFonts w:ascii="仿宋_GB2312" w:eastAsia="仿宋_GB2312" w:hAnsi="仿宋_GB2312" w:cs="仿宋_GB2312"/>
          <w:sz w:val="32"/>
          <w:szCs w:val="32"/>
        </w:rPr>
      </w:pPr>
    </w:p>
    <w:p w:rsidR="004B4574" w:rsidRDefault="00286344">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000000" w:rsidRDefault="00265D90">
      <w:pPr>
        <w:widowControl/>
        <w:spacing w:line="360" w:lineRule="auto"/>
        <w:ind w:left="720"/>
        <w:jc w:val="left"/>
        <w:rPr>
          <w:ins w:id="39" w:author="Administrator" w:date="2021-02-19T10:28:00Z"/>
          <w:rFonts w:ascii="仿宋" w:eastAsia="仿宋" w:hAnsi="仿宋" w:cs="仿宋"/>
          <w:bCs/>
          <w:color w:val="555555"/>
          <w:sz w:val="32"/>
          <w:szCs w:val="32"/>
          <w:shd w:val="clear" w:color="auto" w:fill="FFFFFF"/>
        </w:rPr>
        <w:pPrChange w:id="40" w:author="Administrator" w:date="2021-02-19T10:28:00Z">
          <w:pPr>
            <w:widowControl/>
            <w:numPr>
              <w:numId w:val="5"/>
            </w:numPr>
            <w:spacing w:line="360" w:lineRule="auto"/>
            <w:ind w:left="720" w:hanging="720"/>
            <w:jc w:val="left"/>
          </w:pPr>
        </w:pPrChange>
      </w:pPr>
      <w:ins w:id="41" w:author="Administrator" w:date="2021-02-19T10:28:00Z">
        <w:r w:rsidRPr="008F48E2">
          <w:rPr>
            <w:rFonts w:ascii="仿宋" w:eastAsia="仿宋" w:hAnsi="仿宋" w:cs="仿宋" w:hint="eastAsia"/>
            <w:bCs/>
            <w:color w:val="555555"/>
            <w:sz w:val="32"/>
            <w:szCs w:val="32"/>
            <w:shd w:val="clear" w:color="auto" w:fill="FFFFFF"/>
          </w:rPr>
          <w:t>海南省畜牧技术推广总站隶属海南省农业农村厅，单位级别为正处级</w:t>
        </w:r>
        <w:r w:rsidRPr="008F48E2">
          <w:rPr>
            <w:rFonts w:ascii="仿宋" w:eastAsia="仿宋" w:hAnsi="仿宋" w:cs="仿宋" w:hint="eastAsia"/>
            <w:bCs/>
            <w:sz w:val="32"/>
            <w:szCs w:val="32"/>
            <w:shd w:val="clear" w:color="auto" w:fill="FFFFFF"/>
          </w:rPr>
          <w:t>公益一类</w:t>
        </w:r>
        <w:r w:rsidRPr="008F48E2">
          <w:rPr>
            <w:rFonts w:ascii="仿宋" w:eastAsia="仿宋" w:hAnsi="仿宋" w:cs="仿宋" w:hint="eastAsia"/>
            <w:bCs/>
            <w:color w:val="555555"/>
            <w:sz w:val="32"/>
            <w:szCs w:val="32"/>
            <w:shd w:val="clear" w:color="auto" w:fill="FFFFFF"/>
          </w:rPr>
          <w:t>事业单位，人员编制20名（全额财政拨款），主要</w:t>
        </w:r>
        <w:r w:rsidRPr="008F48E2">
          <w:rPr>
            <w:rFonts w:ascii="仿宋" w:eastAsia="仿宋" w:hAnsi="仿宋" w:cs="仿宋" w:hint="eastAsia"/>
            <w:bCs/>
            <w:sz w:val="32"/>
            <w:szCs w:val="32"/>
            <w:shd w:val="clear" w:color="auto" w:fill="FFFFFF"/>
          </w:rPr>
          <w:t>工作</w:t>
        </w:r>
        <w:r w:rsidRPr="008F48E2">
          <w:rPr>
            <w:rFonts w:ascii="仿宋" w:eastAsia="仿宋" w:hAnsi="仿宋" w:cs="仿宋" w:hint="eastAsia"/>
            <w:bCs/>
            <w:color w:val="555555"/>
            <w:sz w:val="32"/>
            <w:szCs w:val="32"/>
            <w:shd w:val="clear" w:color="auto" w:fill="FFFFFF"/>
          </w:rPr>
          <w:t>职能有：</w:t>
        </w:r>
      </w:ins>
    </w:p>
    <w:p w:rsidR="00000000" w:rsidRDefault="00265D90">
      <w:pPr>
        <w:widowControl/>
        <w:spacing w:line="360" w:lineRule="auto"/>
        <w:ind w:left="720"/>
        <w:jc w:val="left"/>
        <w:rPr>
          <w:ins w:id="42" w:author="Administrator" w:date="2021-02-19T10:28:00Z"/>
          <w:rFonts w:ascii="仿宋" w:eastAsia="仿宋" w:hAnsi="仿宋"/>
          <w:b/>
          <w:bCs/>
          <w:sz w:val="32"/>
          <w:szCs w:val="32"/>
        </w:rPr>
        <w:pPrChange w:id="43" w:author="Administrator" w:date="2021-02-19T10:28:00Z">
          <w:pPr>
            <w:widowControl/>
            <w:numPr>
              <w:numId w:val="5"/>
            </w:numPr>
            <w:spacing w:line="360" w:lineRule="auto"/>
            <w:ind w:left="720" w:hanging="720"/>
            <w:jc w:val="left"/>
          </w:pPr>
        </w:pPrChange>
      </w:pPr>
      <w:ins w:id="44" w:author="Administrator" w:date="2021-02-19T10:28:00Z">
        <w:r>
          <w:rPr>
            <w:rFonts w:ascii="仿宋" w:eastAsia="仿宋" w:hAnsi="仿宋" w:cs="仿宋" w:hint="eastAsia"/>
            <w:b/>
            <w:bCs/>
            <w:sz w:val="32"/>
            <w:szCs w:val="32"/>
          </w:rPr>
          <w:t>（一）</w:t>
        </w:r>
        <w:r>
          <w:rPr>
            <w:rFonts w:ascii="仿宋" w:eastAsia="仿宋" w:hAnsi="仿宋" w:hint="eastAsia"/>
            <w:bCs/>
            <w:sz w:val="32"/>
            <w:szCs w:val="32"/>
          </w:rPr>
          <w:t>协助省畜牧兽医行政主管部门拟定全省畜牧业生产中长期发展规划和技术推广体系建设规划，组织和指导市县畜牧技术推广机构业务工作；</w:t>
        </w:r>
      </w:ins>
    </w:p>
    <w:p w:rsidR="00000000" w:rsidRDefault="00265D90">
      <w:pPr>
        <w:spacing w:line="360" w:lineRule="auto"/>
        <w:ind w:left="720"/>
        <w:rPr>
          <w:ins w:id="45" w:author="Administrator" w:date="2021-02-19T10:28:00Z"/>
          <w:rFonts w:ascii="仿宋" w:eastAsia="仿宋" w:hAnsi="仿宋"/>
          <w:sz w:val="32"/>
        </w:rPr>
        <w:pPrChange w:id="46" w:author="Administrator" w:date="2021-02-19T10:28:00Z">
          <w:pPr>
            <w:numPr>
              <w:numId w:val="5"/>
            </w:numPr>
            <w:spacing w:line="360" w:lineRule="auto"/>
            <w:ind w:left="720" w:hanging="720"/>
          </w:pPr>
        </w:pPrChange>
      </w:pPr>
      <w:ins w:id="47" w:author="Administrator" w:date="2021-02-19T10:28:00Z">
        <w:r>
          <w:rPr>
            <w:rFonts w:ascii="仿宋" w:eastAsia="仿宋" w:hAnsi="仿宋" w:cs="仿宋" w:hint="eastAsia"/>
            <w:sz w:val="32"/>
            <w:szCs w:val="32"/>
          </w:rPr>
          <w:t>（二）</w:t>
        </w:r>
        <w:r>
          <w:rPr>
            <w:rFonts w:ascii="仿宋" w:eastAsia="仿宋" w:hAnsi="仿宋" w:hint="eastAsia"/>
            <w:bCs/>
            <w:sz w:val="32"/>
            <w:szCs w:val="32"/>
          </w:rPr>
          <w:t>协助省畜牧兽医行政管理部门做好</w:t>
        </w:r>
        <w:r>
          <w:rPr>
            <w:rFonts w:ascii="仿宋" w:eastAsia="仿宋" w:hAnsi="仿宋" w:hint="eastAsia"/>
            <w:sz w:val="32"/>
          </w:rPr>
          <w:t>畜禽养殖环境粪污综合利用技术指导和服务工作；</w:t>
        </w:r>
      </w:ins>
    </w:p>
    <w:p w:rsidR="00000000" w:rsidRDefault="00265D90">
      <w:pPr>
        <w:spacing w:line="360" w:lineRule="auto"/>
        <w:ind w:left="720"/>
        <w:rPr>
          <w:ins w:id="48" w:author="Administrator" w:date="2021-02-19T10:28:00Z"/>
          <w:rFonts w:ascii="仿宋" w:eastAsia="仿宋" w:hAnsi="仿宋"/>
          <w:sz w:val="32"/>
        </w:rPr>
        <w:pPrChange w:id="49" w:author="Administrator" w:date="2021-02-19T10:28:00Z">
          <w:pPr>
            <w:numPr>
              <w:numId w:val="5"/>
            </w:numPr>
            <w:spacing w:line="360" w:lineRule="auto"/>
            <w:ind w:left="720" w:hanging="720"/>
          </w:pPr>
        </w:pPrChange>
      </w:pPr>
      <w:ins w:id="50" w:author="Administrator" w:date="2021-02-19T10:28:00Z">
        <w:r>
          <w:rPr>
            <w:rFonts w:ascii="仿宋" w:eastAsia="仿宋" w:hAnsi="仿宋" w:cs="仿宋" w:hint="eastAsia"/>
            <w:bCs/>
            <w:sz w:val="32"/>
            <w:szCs w:val="32"/>
          </w:rPr>
          <w:t>（三）</w:t>
        </w:r>
        <w:r>
          <w:rPr>
            <w:rFonts w:ascii="仿宋" w:eastAsia="仿宋" w:hAnsi="仿宋" w:hint="eastAsia"/>
            <w:sz w:val="32"/>
          </w:rPr>
          <w:t>负责畜牧业生产、饲料工业和牧草统计分析监测工作</w:t>
        </w:r>
        <w:r>
          <w:rPr>
            <w:rFonts w:ascii="仿宋" w:eastAsia="仿宋" w:hAnsi="仿宋" w:hint="eastAsia"/>
            <w:color w:val="7030A0"/>
            <w:sz w:val="32"/>
          </w:rPr>
          <w:t>，</w:t>
        </w:r>
        <w:r>
          <w:rPr>
            <w:rFonts w:ascii="仿宋" w:eastAsia="仿宋" w:hAnsi="仿宋" w:hint="eastAsia"/>
            <w:sz w:val="32"/>
          </w:rPr>
          <w:t>开展牧草资源的调查、保护、开发利用、示范与管理工作；</w:t>
        </w:r>
      </w:ins>
    </w:p>
    <w:p w:rsidR="00000000" w:rsidRDefault="00265D90">
      <w:pPr>
        <w:spacing w:line="360" w:lineRule="auto"/>
        <w:ind w:left="720"/>
        <w:rPr>
          <w:ins w:id="51" w:author="Administrator" w:date="2021-02-19T10:28:00Z"/>
          <w:rFonts w:ascii="仿宋" w:eastAsia="仿宋" w:hAnsi="仿宋"/>
          <w:sz w:val="32"/>
        </w:rPr>
        <w:pPrChange w:id="52" w:author="Administrator" w:date="2021-02-19T10:28:00Z">
          <w:pPr>
            <w:numPr>
              <w:numId w:val="5"/>
            </w:numPr>
            <w:spacing w:line="360" w:lineRule="auto"/>
            <w:ind w:left="720" w:hanging="720"/>
          </w:pPr>
        </w:pPrChange>
      </w:pPr>
      <w:ins w:id="53" w:author="Administrator" w:date="2021-02-19T10:28:00Z">
        <w:r>
          <w:rPr>
            <w:rFonts w:ascii="仿宋" w:eastAsia="仿宋" w:hAnsi="仿宋" w:cs="仿宋" w:hint="eastAsia"/>
            <w:bCs/>
            <w:sz w:val="32"/>
            <w:szCs w:val="32"/>
          </w:rPr>
          <w:t>（四）</w:t>
        </w:r>
        <w:r>
          <w:rPr>
            <w:rFonts w:ascii="仿宋" w:eastAsia="仿宋" w:hAnsi="仿宋" w:hint="eastAsia"/>
            <w:sz w:val="32"/>
          </w:rPr>
          <w:t>负责全省畜牧业技术推广</w:t>
        </w:r>
        <w:r>
          <w:rPr>
            <w:rFonts w:ascii="仿宋" w:eastAsia="仿宋" w:hAnsi="仿宋" w:hint="eastAsia"/>
            <w:color w:val="7030A0"/>
            <w:sz w:val="32"/>
          </w:rPr>
          <w:t>、</w:t>
        </w:r>
        <w:r>
          <w:rPr>
            <w:rFonts w:ascii="仿宋" w:eastAsia="仿宋" w:hAnsi="仿宋" w:hint="eastAsia"/>
            <w:sz w:val="32"/>
          </w:rPr>
          <w:t>技能鉴定及培训工作；承担畜牧业技术、品种及产品质量标准编制、修订与认证评审工作；</w:t>
        </w:r>
      </w:ins>
    </w:p>
    <w:p w:rsidR="00000000" w:rsidRDefault="00265D90">
      <w:pPr>
        <w:spacing w:line="360" w:lineRule="auto"/>
        <w:ind w:left="720"/>
        <w:rPr>
          <w:ins w:id="54" w:author="Administrator" w:date="2021-02-19T10:28:00Z"/>
          <w:rFonts w:ascii="仿宋" w:eastAsia="仿宋" w:hAnsi="仿宋"/>
          <w:sz w:val="32"/>
        </w:rPr>
        <w:pPrChange w:id="55" w:author="Administrator" w:date="2021-02-19T10:28:00Z">
          <w:pPr>
            <w:numPr>
              <w:numId w:val="5"/>
            </w:numPr>
            <w:spacing w:line="360" w:lineRule="auto"/>
            <w:ind w:left="720" w:hanging="720"/>
          </w:pPr>
        </w:pPrChange>
      </w:pPr>
      <w:ins w:id="56" w:author="Administrator" w:date="2021-02-19T10:28:00Z">
        <w:r>
          <w:rPr>
            <w:rFonts w:ascii="仿宋" w:eastAsia="仿宋" w:hAnsi="仿宋" w:hint="eastAsia"/>
            <w:bCs/>
            <w:sz w:val="32"/>
            <w:szCs w:val="32"/>
          </w:rPr>
          <w:t>（五）</w:t>
        </w:r>
        <w:r>
          <w:rPr>
            <w:rFonts w:ascii="仿宋" w:eastAsia="仿宋" w:hAnsi="仿宋" w:hint="eastAsia"/>
            <w:sz w:val="32"/>
          </w:rPr>
          <w:t>参与畜禽标准化养殖示范场、养殖小区、畜牧业生产与加工园区的建设指导及认证评审工作；负责畜禽</w:t>
        </w:r>
        <w:r>
          <w:rPr>
            <w:rFonts w:ascii="仿宋" w:eastAsia="仿宋" w:hAnsi="仿宋" w:hint="eastAsia"/>
            <w:sz w:val="32"/>
          </w:rPr>
          <w:lastRenderedPageBreak/>
          <w:t>标识管理工作；</w:t>
        </w:r>
      </w:ins>
    </w:p>
    <w:p w:rsidR="00000000" w:rsidRDefault="00265D90">
      <w:pPr>
        <w:spacing w:line="360" w:lineRule="auto"/>
        <w:ind w:left="720"/>
        <w:rPr>
          <w:ins w:id="57" w:author="Administrator" w:date="2021-02-19T10:28:00Z"/>
          <w:rFonts w:ascii="仿宋" w:eastAsia="仿宋" w:hAnsi="仿宋"/>
          <w:sz w:val="32"/>
        </w:rPr>
        <w:pPrChange w:id="58" w:author="Administrator" w:date="2021-02-19T10:28:00Z">
          <w:pPr>
            <w:numPr>
              <w:numId w:val="5"/>
            </w:numPr>
            <w:spacing w:line="360" w:lineRule="auto"/>
            <w:ind w:left="720" w:hanging="720"/>
          </w:pPr>
        </w:pPrChange>
      </w:pPr>
      <w:ins w:id="59" w:author="Administrator" w:date="2021-02-19T10:28:00Z">
        <w:r>
          <w:rPr>
            <w:rFonts w:ascii="仿宋" w:eastAsia="仿宋" w:hAnsi="仿宋" w:hint="eastAsia"/>
            <w:sz w:val="32"/>
          </w:rPr>
          <w:t>（六）承担畜禽遗传资源的调查</w:t>
        </w:r>
        <w:r>
          <w:rPr>
            <w:rFonts w:ascii="仿宋" w:eastAsia="仿宋" w:hAnsi="仿宋" w:hint="eastAsia"/>
            <w:color w:val="7030A0"/>
            <w:sz w:val="32"/>
          </w:rPr>
          <w:t>、</w:t>
        </w:r>
        <w:r>
          <w:rPr>
            <w:rFonts w:ascii="仿宋" w:eastAsia="仿宋" w:hAnsi="仿宋" w:hint="eastAsia"/>
            <w:sz w:val="32"/>
          </w:rPr>
          <w:t>保护与开发利用工作，组织实施相关品种的初审、登记、引进、繁育、推广工作；承担省级畜禽遗传资源保种场、保护区和基因库等建设技术指导和服务工作；</w:t>
        </w:r>
      </w:ins>
    </w:p>
    <w:p w:rsidR="00000000" w:rsidRDefault="00265D90">
      <w:pPr>
        <w:spacing w:line="360" w:lineRule="auto"/>
        <w:ind w:left="720"/>
        <w:rPr>
          <w:ins w:id="60" w:author="Administrator" w:date="2021-02-19T10:28:00Z"/>
          <w:rFonts w:ascii="仿宋" w:eastAsia="仿宋" w:hAnsi="仿宋"/>
          <w:sz w:val="32"/>
        </w:rPr>
        <w:pPrChange w:id="61" w:author="Administrator" w:date="2021-02-19T10:29:00Z">
          <w:pPr>
            <w:numPr>
              <w:numId w:val="5"/>
            </w:numPr>
            <w:spacing w:line="360" w:lineRule="auto"/>
            <w:ind w:left="720" w:hanging="720"/>
          </w:pPr>
        </w:pPrChange>
      </w:pPr>
      <w:ins w:id="62" w:author="Administrator" w:date="2021-02-19T10:28:00Z">
        <w:r>
          <w:rPr>
            <w:rFonts w:ascii="仿宋" w:eastAsia="仿宋" w:hAnsi="仿宋" w:hint="eastAsia"/>
            <w:sz w:val="32"/>
          </w:rPr>
          <w:t>（七）承担畜牧业技术合作交流及培训工作，指导畜产品加工工作，参与指导饲料及饲料添加剂等生产加工企业的建设、评估及研发工作；</w:t>
        </w:r>
      </w:ins>
    </w:p>
    <w:p w:rsidR="00000000" w:rsidRDefault="00265D90">
      <w:pPr>
        <w:widowControl/>
        <w:spacing w:line="360" w:lineRule="auto"/>
        <w:ind w:left="720"/>
        <w:jc w:val="left"/>
        <w:rPr>
          <w:ins w:id="63" w:author="Administrator" w:date="2021-02-19T10:28:00Z"/>
          <w:rFonts w:ascii="仿宋" w:eastAsia="仿宋" w:hAnsi="仿宋" w:cs="仿宋"/>
          <w:bCs/>
          <w:sz w:val="32"/>
          <w:szCs w:val="32"/>
        </w:rPr>
        <w:pPrChange w:id="64" w:author="Administrator" w:date="2021-02-19T10:29:00Z">
          <w:pPr>
            <w:widowControl/>
            <w:numPr>
              <w:numId w:val="5"/>
            </w:numPr>
            <w:spacing w:line="360" w:lineRule="auto"/>
            <w:ind w:left="720" w:hanging="720"/>
            <w:jc w:val="left"/>
          </w:pPr>
        </w:pPrChange>
      </w:pPr>
      <w:ins w:id="65" w:author="Administrator" w:date="2021-02-19T10:28:00Z">
        <w:r>
          <w:rPr>
            <w:rFonts w:ascii="仿宋" w:eastAsia="仿宋" w:hAnsi="仿宋" w:cs="仿宋" w:hint="eastAsia"/>
            <w:bCs/>
            <w:sz w:val="32"/>
            <w:szCs w:val="32"/>
          </w:rPr>
          <w:t>（八）参与畜牧业行政许可事项及审核工作；承担畜牧业项目的相关管理与指导工作；</w:t>
        </w:r>
      </w:ins>
    </w:p>
    <w:p w:rsidR="00000000" w:rsidRDefault="00265D90">
      <w:pPr>
        <w:spacing w:line="360" w:lineRule="auto"/>
        <w:ind w:left="720"/>
        <w:jc w:val="left"/>
        <w:rPr>
          <w:ins w:id="66" w:author="Administrator" w:date="2021-02-19T10:28:00Z"/>
          <w:rFonts w:ascii="仿宋" w:eastAsia="仿宋" w:hAnsi="仿宋" w:cs="仿宋"/>
          <w:bCs/>
          <w:color w:val="555555"/>
          <w:sz w:val="32"/>
          <w:szCs w:val="32"/>
          <w:shd w:val="clear" w:color="auto" w:fill="FFFFFF"/>
        </w:rPr>
        <w:pPrChange w:id="67" w:author="Administrator" w:date="2021-02-19T10:29:00Z">
          <w:pPr>
            <w:numPr>
              <w:numId w:val="5"/>
            </w:numPr>
            <w:spacing w:line="360" w:lineRule="auto"/>
            <w:ind w:left="720" w:hanging="720"/>
            <w:jc w:val="left"/>
          </w:pPr>
        </w:pPrChange>
      </w:pPr>
      <w:ins w:id="68" w:author="Administrator" w:date="2021-02-19T10:28:00Z">
        <w:r>
          <w:rPr>
            <w:rFonts w:ascii="仿宋" w:eastAsia="仿宋" w:hAnsi="仿宋" w:cs="仿宋" w:hint="eastAsia"/>
            <w:bCs/>
            <w:color w:val="555555"/>
            <w:sz w:val="32"/>
            <w:szCs w:val="32"/>
            <w:shd w:val="clear" w:color="auto" w:fill="FFFFFF"/>
          </w:rPr>
          <w:t>（九）承办上级主管部门交办的</w:t>
        </w:r>
        <w:r>
          <w:rPr>
            <w:rFonts w:ascii="仿宋" w:eastAsia="仿宋" w:hAnsi="仿宋" w:cs="仿宋" w:hint="eastAsia"/>
            <w:bCs/>
            <w:sz w:val="32"/>
            <w:szCs w:val="32"/>
            <w:shd w:val="clear" w:color="auto" w:fill="FFFFFF"/>
          </w:rPr>
          <w:t>其他</w:t>
        </w:r>
        <w:r>
          <w:rPr>
            <w:rFonts w:ascii="仿宋" w:eastAsia="仿宋" w:hAnsi="仿宋" w:cs="仿宋" w:hint="eastAsia"/>
            <w:bCs/>
            <w:color w:val="555555"/>
            <w:sz w:val="32"/>
            <w:szCs w:val="32"/>
            <w:shd w:val="clear" w:color="auto" w:fill="FFFFFF"/>
          </w:rPr>
          <w:t>工作。</w:t>
        </w:r>
      </w:ins>
    </w:p>
    <w:p w:rsidR="004B4574" w:rsidDel="00265D90" w:rsidRDefault="00286344">
      <w:pPr>
        <w:pStyle w:val="1"/>
        <w:numPr>
          <w:ilvl w:val="0"/>
          <w:numId w:val="6"/>
        </w:numPr>
        <w:ind w:firstLineChars="0"/>
        <w:jc w:val="left"/>
        <w:rPr>
          <w:del w:id="69" w:author="Administrator" w:date="2021-02-19T10:28:00Z"/>
          <w:rFonts w:ascii="仿宋_GB2312" w:eastAsia="仿宋_GB2312" w:hAnsi="黑体" w:cs="仿宋_GB2312"/>
          <w:sz w:val="32"/>
          <w:szCs w:val="32"/>
        </w:rPr>
      </w:pPr>
      <w:del w:id="70" w:author="Administrator" w:date="2021-02-19T10:28:00Z">
        <w:r w:rsidDel="00265D90">
          <w:rPr>
            <w:rFonts w:ascii="仿宋_GB2312" w:eastAsia="仿宋_GB2312" w:hAnsi="黑体" w:cs="仿宋_GB2312" w:hint="eastAsia"/>
            <w:sz w:val="32"/>
            <w:szCs w:val="32"/>
          </w:rPr>
          <w:delText>拟订××××</w:delText>
        </w:r>
      </w:del>
    </w:p>
    <w:p w:rsidR="004B4574" w:rsidDel="00265D90" w:rsidRDefault="00286344">
      <w:pPr>
        <w:pStyle w:val="1"/>
        <w:numPr>
          <w:ilvl w:val="0"/>
          <w:numId w:val="6"/>
        </w:numPr>
        <w:ind w:firstLineChars="0"/>
        <w:jc w:val="left"/>
        <w:rPr>
          <w:del w:id="71" w:author="Administrator" w:date="2021-02-19T10:27:00Z"/>
          <w:rFonts w:ascii="仿宋_GB2312" w:eastAsia="仿宋_GB2312" w:hAnsi="黑体" w:cs="仿宋_GB2312"/>
          <w:sz w:val="32"/>
          <w:szCs w:val="32"/>
        </w:rPr>
      </w:pPr>
      <w:del w:id="72" w:author="Administrator" w:date="2021-02-19T10:27:00Z">
        <w:r w:rsidDel="00265D90">
          <w:rPr>
            <w:rFonts w:ascii="仿宋_GB2312" w:eastAsia="仿宋_GB2312" w:hAnsi="黑体" w:cs="仿宋_GB2312" w:hint="eastAsia"/>
            <w:sz w:val="32"/>
            <w:szCs w:val="32"/>
          </w:rPr>
          <w:delText>起草××××</w:delText>
        </w:r>
      </w:del>
    </w:p>
    <w:p w:rsidR="004B4574" w:rsidDel="00265D90" w:rsidRDefault="00286344">
      <w:pPr>
        <w:ind w:leftChars="305" w:left="640" w:firstLineChars="50" w:firstLine="160"/>
        <w:jc w:val="left"/>
        <w:rPr>
          <w:del w:id="73" w:author="Administrator" w:date="2021-02-19T10:27:00Z"/>
          <w:rFonts w:ascii="仿宋_GB2312" w:eastAsia="仿宋_GB2312" w:hAnsi="黑体" w:cs="仿宋_GB2312"/>
          <w:sz w:val="32"/>
          <w:szCs w:val="32"/>
        </w:rPr>
      </w:pPr>
      <w:del w:id="74" w:author="Administrator" w:date="2021-02-19T10:27:00Z">
        <w:r w:rsidDel="00265D90">
          <w:rPr>
            <w:rFonts w:ascii="仿宋_GB2312" w:eastAsia="仿宋_GB2312" w:hAnsi="黑体" w:cs="仿宋_GB2312"/>
            <w:sz w:val="32"/>
            <w:szCs w:val="32"/>
          </w:rPr>
          <w:delText>……</w:delText>
        </w:r>
      </w:del>
    </w:p>
    <w:p w:rsidR="004B4574" w:rsidRDefault="00286344">
      <w:pPr>
        <w:pStyle w:val="1"/>
        <w:numPr>
          <w:ilvl w:val="0"/>
          <w:numId w:val="5"/>
        </w:numPr>
        <w:ind w:firstLineChars="0"/>
        <w:jc w:val="left"/>
        <w:rPr>
          <w:rFonts w:ascii="黑体" w:eastAsia="黑体" w:hAnsi="黑体" w:cs="仿宋_GB2312"/>
          <w:sz w:val="32"/>
          <w:szCs w:val="32"/>
        </w:rPr>
      </w:pPr>
      <w:del w:id="75" w:author="Administrator" w:date="2021-02-19T10:31:00Z">
        <w:r w:rsidDel="00A807C4">
          <w:rPr>
            <w:rFonts w:ascii="黑体" w:eastAsia="黑体" w:hAnsi="黑体" w:cs="仿宋_GB2312" w:hint="eastAsia"/>
            <w:sz w:val="32"/>
            <w:szCs w:val="32"/>
          </w:rPr>
          <w:delText>部门</w:delText>
        </w:r>
      </w:del>
      <w:r>
        <w:rPr>
          <w:rFonts w:ascii="黑体" w:eastAsia="黑体" w:hAnsi="黑体" w:cs="仿宋_GB2312" w:hint="eastAsia"/>
          <w:sz w:val="32"/>
          <w:szCs w:val="32"/>
        </w:rPr>
        <w:t>预算单位构成（单位公开没有此部分内容）</w:t>
      </w:r>
    </w:p>
    <w:p w:rsidR="00000000" w:rsidRDefault="00286344">
      <w:pPr>
        <w:ind w:firstLineChars="250" w:firstLine="800"/>
        <w:jc w:val="left"/>
        <w:rPr>
          <w:del w:id="76" w:author="Administrator" w:date="2021-02-19T10:27:00Z"/>
          <w:rFonts w:ascii="仿宋_GB2312" w:eastAsia="仿宋_GB2312" w:hAnsi="黑体" w:cs="仿宋_GB2312"/>
          <w:sz w:val="32"/>
          <w:szCs w:val="32"/>
        </w:rPr>
      </w:pPr>
      <w:del w:id="77" w:author="Administrator" w:date="2021-02-19T10:26:00Z">
        <w:r w:rsidDel="00265D90">
          <w:rPr>
            <w:rFonts w:ascii="仿宋_GB2312" w:eastAsia="仿宋_GB2312" w:hAnsi="黑体" w:cs="仿宋_GB2312" w:hint="eastAsia"/>
            <w:sz w:val="32"/>
            <w:szCs w:val="32"/>
          </w:rPr>
          <w:delText>纳入××（部门）××年部门预算编制范围的</w:delText>
        </w:r>
      </w:del>
      <w:ins w:id="78" w:author="Administrator" w:date="2021-02-19T10:26:00Z">
        <w:r w:rsidR="00265D90">
          <w:rPr>
            <w:rFonts w:ascii="仿宋_GB2312" w:eastAsia="仿宋_GB2312" w:hAnsi="黑体" w:cs="仿宋_GB2312" w:hint="eastAsia"/>
            <w:sz w:val="32"/>
            <w:szCs w:val="32"/>
          </w:rPr>
          <w:t>我单位是省农业农村厅</w:t>
        </w:r>
      </w:ins>
      <w:r>
        <w:rPr>
          <w:rFonts w:ascii="仿宋_GB2312" w:eastAsia="仿宋_GB2312" w:hAnsi="黑体" w:cs="仿宋_GB2312" w:hint="eastAsia"/>
          <w:sz w:val="32"/>
          <w:szCs w:val="32"/>
        </w:rPr>
        <w:t>二级</w:t>
      </w:r>
      <w:del w:id="79" w:author="Administrator" w:date="2021-02-19T10:26:00Z">
        <w:r w:rsidDel="00265D90">
          <w:rPr>
            <w:rFonts w:ascii="仿宋_GB2312" w:eastAsia="仿宋_GB2312" w:hAnsi="黑体" w:cs="仿宋_GB2312" w:hint="eastAsia"/>
            <w:sz w:val="32"/>
            <w:szCs w:val="32"/>
          </w:rPr>
          <w:delText>预算</w:delText>
        </w:r>
      </w:del>
      <w:ins w:id="80" w:author="Administrator" w:date="2021-02-19T10:26:00Z">
        <w:r w:rsidR="00265D90">
          <w:rPr>
            <w:rFonts w:ascii="仿宋_GB2312" w:eastAsia="仿宋_GB2312" w:hAnsi="黑体" w:cs="仿宋_GB2312" w:hint="eastAsia"/>
            <w:sz w:val="32"/>
            <w:szCs w:val="32"/>
          </w:rPr>
          <w:t>下属</w:t>
        </w:r>
      </w:ins>
      <w:ins w:id="81" w:author="Administrator" w:date="2021-02-19T10:27:00Z">
        <w:r w:rsidR="00265D90">
          <w:rPr>
            <w:rFonts w:ascii="仿宋_GB2312" w:eastAsia="仿宋_GB2312" w:hAnsi="黑体" w:cs="仿宋_GB2312" w:hint="eastAsia"/>
            <w:sz w:val="32"/>
            <w:szCs w:val="32"/>
          </w:rPr>
          <w:t>事业</w:t>
        </w:r>
      </w:ins>
      <w:r>
        <w:rPr>
          <w:rFonts w:ascii="仿宋_GB2312" w:eastAsia="仿宋_GB2312" w:hAnsi="黑体" w:cs="仿宋_GB2312" w:hint="eastAsia"/>
          <w:sz w:val="32"/>
          <w:szCs w:val="32"/>
        </w:rPr>
        <w:t>单位</w:t>
      </w:r>
      <w:del w:id="82" w:author="Administrator" w:date="2021-02-19T10:27:00Z">
        <w:r w:rsidDel="00265D90">
          <w:rPr>
            <w:rFonts w:ascii="仿宋_GB2312" w:eastAsia="仿宋_GB2312" w:hAnsi="黑体" w:cs="仿宋_GB2312" w:hint="eastAsia"/>
            <w:sz w:val="32"/>
            <w:szCs w:val="32"/>
          </w:rPr>
          <w:delText>包括：</w:delText>
        </w:r>
      </w:del>
    </w:p>
    <w:p w:rsidR="00000000" w:rsidRDefault="00286344">
      <w:pPr>
        <w:ind w:firstLineChars="250" w:firstLine="800"/>
        <w:jc w:val="left"/>
        <w:rPr>
          <w:del w:id="83" w:author="Administrator" w:date="2021-02-19T10:27:00Z"/>
          <w:rFonts w:ascii="仿宋_GB2312" w:eastAsia="仿宋_GB2312" w:hAnsi="黑体" w:cs="仿宋_GB2312"/>
          <w:sz w:val="32"/>
          <w:szCs w:val="32"/>
        </w:rPr>
        <w:pPrChange w:id="84" w:author="Administrator" w:date="2021-02-19T10:27:00Z">
          <w:pPr>
            <w:pStyle w:val="1"/>
            <w:numPr>
              <w:numId w:val="7"/>
            </w:numPr>
            <w:ind w:left="1160" w:firstLineChars="0" w:hanging="360"/>
            <w:jc w:val="left"/>
          </w:pPr>
        </w:pPrChange>
      </w:pPr>
      <w:del w:id="85" w:author="Administrator" w:date="2021-02-19T10:27:00Z">
        <w:r w:rsidDel="00265D90">
          <w:rPr>
            <w:rFonts w:ascii="仿宋_GB2312" w:eastAsia="仿宋_GB2312" w:hAnsi="黑体" w:cs="仿宋_GB2312" w:hint="eastAsia"/>
            <w:sz w:val="32"/>
            <w:szCs w:val="32"/>
          </w:rPr>
          <w:delText>××××</w:delText>
        </w:r>
      </w:del>
    </w:p>
    <w:p w:rsidR="00000000" w:rsidRDefault="00286344">
      <w:pPr>
        <w:ind w:firstLineChars="250" w:firstLine="800"/>
        <w:jc w:val="left"/>
        <w:rPr>
          <w:del w:id="86" w:author="Administrator" w:date="2021-02-19T10:27:00Z"/>
          <w:rFonts w:ascii="仿宋_GB2312" w:eastAsia="仿宋_GB2312" w:hAnsi="黑体" w:cs="仿宋_GB2312"/>
          <w:sz w:val="32"/>
          <w:szCs w:val="32"/>
        </w:rPr>
        <w:pPrChange w:id="87" w:author="Administrator" w:date="2021-02-19T10:27:00Z">
          <w:pPr>
            <w:pStyle w:val="1"/>
            <w:numPr>
              <w:numId w:val="7"/>
            </w:numPr>
            <w:ind w:left="1160" w:firstLineChars="0" w:hanging="360"/>
            <w:jc w:val="left"/>
          </w:pPr>
        </w:pPrChange>
      </w:pPr>
      <w:del w:id="88" w:author="Administrator" w:date="2021-02-19T10:27:00Z">
        <w:r w:rsidDel="00265D90">
          <w:rPr>
            <w:rFonts w:ascii="仿宋_GB2312" w:eastAsia="仿宋_GB2312" w:hAnsi="黑体" w:cs="仿宋_GB2312" w:hint="eastAsia"/>
            <w:sz w:val="32"/>
            <w:szCs w:val="32"/>
          </w:rPr>
          <w:delText>××××</w:delText>
        </w:r>
      </w:del>
    </w:p>
    <w:p w:rsidR="00000000" w:rsidRDefault="00286344">
      <w:pPr>
        <w:ind w:firstLineChars="250" w:firstLine="800"/>
        <w:jc w:val="left"/>
        <w:rPr>
          <w:rFonts w:ascii="仿宋_GB2312" w:eastAsia="仿宋_GB2312" w:hAnsi="黑体" w:cs="仿宋_GB2312"/>
          <w:sz w:val="32"/>
          <w:szCs w:val="32"/>
        </w:rPr>
        <w:pPrChange w:id="89" w:author="Administrator" w:date="2021-02-19T10:27:00Z">
          <w:pPr>
            <w:ind w:left="800"/>
            <w:jc w:val="left"/>
          </w:pPr>
        </w:pPrChange>
      </w:pPr>
      <w:del w:id="90" w:author="Administrator" w:date="2021-02-19T10:27:00Z">
        <w:r w:rsidDel="00265D90">
          <w:rPr>
            <w:rFonts w:ascii="仿宋_GB2312" w:eastAsia="仿宋_GB2312" w:hAnsi="黑体" w:cs="仿宋_GB2312"/>
            <w:sz w:val="32"/>
            <w:szCs w:val="32"/>
          </w:rPr>
          <w:delText>……</w:delText>
        </w:r>
      </w:del>
    </w:p>
    <w:p w:rsidR="004B4574" w:rsidRDefault="00286344">
      <w:pPr>
        <w:ind w:firstLineChars="200" w:firstLine="640"/>
        <w:rPr>
          <w:rFonts w:ascii="黑体" w:eastAsia="黑体" w:hAnsi="黑体"/>
          <w:sz w:val="32"/>
          <w:szCs w:val="32"/>
        </w:rPr>
      </w:pPr>
      <w:r>
        <w:rPr>
          <w:rFonts w:ascii="黑体" w:eastAsia="黑体" w:hAnsi="黑体" w:hint="eastAsia"/>
          <w:sz w:val="32"/>
          <w:szCs w:val="32"/>
        </w:rPr>
        <w:t xml:space="preserve">第二部分 </w:t>
      </w:r>
      <w:r>
        <w:rPr>
          <w:rFonts w:ascii="仿宋_GB2312" w:eastAsia="仿宋_GB2312" w:hAnsi="黑体" w:cs="仿宋_GB2312" w:hint="eastAsia"/>
          <w:sz w:val="32"/>
          <w:szCs w:val="32"/>
        </w:rPr>
        <w:t xml:space="preserve"> </w:t>
      </w:r>
      <w:del w:id="91" w:author="Administrator" w:date="2021-02-19T10:29:00Z">
        <w:r w:rsidR="001627ED" w:rsidRPr="001627ED">
          <w:rPr>
            <w:rFonts w:ascii="黑体" w:eastAsia="黑体" w:hAnsi="黑体" w:cs="仿宋_GB2312" w:hint="eastAsia"/>
            <w:sz w:val="32"/>
            <w:szCs w:val="32"/>
            <w:rPrChange w:id="92" w:author="Administrator" w:date="2021-02-19T10:30:00Z">
              <w:rPr>
                <w:rFonts w:ascii="仿宋_GB2312" w:eastAsia="仿宋_GB2312" w:hAnsi="黑体" w:cs="仿宋_GB2312" w:hint="eastAsia"/>
                <w:sz w:val="32"/>
                <w:szCs w:val="32"/>
              </w:rPr>
            </w:rPrChange>
          </w:rPr>
          <w:delText>××</w:delText>
        </w:r>
        <w:r w:rsidR="001627ED">
          <w:rPr>
            <w:rFonts w:ascii="黑体" w:eastAsia="黑体" w:hAnsi="黑体" w:hint="eastAsia"/>
            <w:sz w:val="32"/>
            <w:szCs w:val="32"/>
          </w:rPr>
          <w:delText>（部门或单位）</w:delText>
        </w:r>
        <w:r w:rsidR="001627ED" w:rsidRPr="001627ED">
          <w:rPr>
            <w:rFonts w:ascii="黑体" w:eastAsia="黑体" w:hAnsi="黑体" w:cs="仿宋_GB2312" w:hint="eastAsia"/>
            <w:sz w:val="32"/>
            <w:szCs w:val="32"/>
            <w:rPrChange w:id="93" w:author="Administrator" w:date="2021-02-19T10:30:00Z">
              <w:rPr>
                <w:rFonts w:ascii="仿宋_GB2312" w:eastAsia="仿宋_GB2312" w:hAnsi="黑体" w:cs="仿宋_GB2312" w:hint="eastAsia"/>
                <w:sz w:val="32"/>
                <w:szCs w:val="32"/>
              </w:rPr>
            </w:rPrChange>
          </w:rPr>
          <w:delText>××</w:delText>
        </w:r>
      </w:del>
      <w:ins w:id="94" w:author="Administrator" w:date="2021-02-19T10:29:00Z">
        <w:r w:rsidR="001627ED" w:rsidRPr="001627ED">
          <w:rPr>
            <w:rFonts w:ascii="黑体" w:eastAsia="黑体" w:hAnsi="黑体" w:cs="仿宋_GB2312"/>
            <w:sz w:val="32"/>
            <w:szCs w:val="32"/>
            <w:rPrChange w:id="95" w:author="Administrator" w:date="2021-02-19T10:30:00Z">
              <w:rPr>
                <w:rFonts w:ascii="仿宋_GB2312" w:eastAsia="仿宋_GB2312" w:hAnsi="黑体" w:cs="仿宋_GB2312"/>
                <w:sz w:val="32"/>
                <w:szCs w:val="32"/>
              </w:rPr>
            </w:rPrChange>
          </w:rPr>
          <w:t>2021</w:t>
        </w:r>
      </w:ins>
      <w:r w:rsidR="001627ED">
        <w:rPr>
          <w:rFonts w:ascii="黑体" w:eastAsia="黑体" w:hAnsi="黑体" w:hint="eastAsia"/>
          <w:sz w:val="32"/>
          <w:szCs w:val="32"/>
        </w:rPr>
        <w:t>年</w:t>
      </w:r>
      <w:del w:id="96" w:author="Administrator" w:date="2021-02-19T10:29:00Z">
        <w:r w:rsidDel="00566B85">
          <w:rPr>
            <w:rFonts w:ascii="黑体" w:eastAsia="黑体" w:hAnsi="黑体" w:hint="eastAsia"/>
            <w:sz w:val="32"/>
            <w:szCs w:val="32"/>
          </w:rPr>
          <w:delText>部门（</w:delText>
        </w:r>
      </w:del>
      <w:r>
        <w:rPr>
          <w:rFonts w:ascii="黑体" w:eastAsia="黑体" w:hAnsi="黑体" w:hint="eastAsia"/>
          <w:sz w:val="32"/>
          <w:szCs w:val="32"/>
        </w:rPr>
        <w:t>单位</w:t>
      </w:r>
      <w:del w:id="97" w:author="Administrator" w:date="2021-02-19T10:29:00Z">
        <w:r w:rsidDel="00566B85">
          <w:rPr>
            <w:rFonts w:ascii="黑体" w:eastAsia="黑体" w:hAnsi="黑体" w:hint="eastAsia"/>
            <w:sz w:val="32"/>
            <w:szCs w:val="32"/>
          </w:rPr>
          <w:delText>）</w:delText>
        </w:r>
      </w:del>
      <w:r>
        <w:rPr>
          <w:rFonts w:ascii="黑体" w:eastAsia="黑体" w:hAnsi="黑体" w:hint="eastAsia"/>
          <w:sz w:val="32"/>
          <w:szCs w:val="32"/>
        </w:rPr>
        <w:t>预算表</w:t>
      </w:r>
    </w:p>
    <w:p w:rsidR="004B4574" w:rsidRDefault="004B4574">
      <w:pPr>
        <w:ind w:left="800"/>
        <w:jc w:val="left"/>
        <w:rPr>
          <w:rFonts w:ascii="黑体" w:eastAsia="黑体" w:hAnsi="黑体"/>
          <w:sz w:val="32"/>
          <w:szCs w:val="32"/>
        </w:rPr>
      </w:pPr>
    </w:p>
    <w:p w:rsidR="004B4574" w:rsidRDefault="00286344">
      <w:pPr>
        <w:ind w:left="800"/>
        <w:jc w:val="center"/>
        <w:rPr>
          <w:rFonts w:ascii="仿宋_GB2312" w:eastAsia="仿宋_GB2312" w:hAnsi="黑体"/>
          <w:b/>
          <w:sz w:val="32"/>
          <w:szCs w:val="32"/>
        </w:rPr>
      </w:pPr>
      <w:r>
        <w:rPr>
          <w:rFonts w:ascii="仿宋_GB2312" w:eastAsia="仿宋_GB2312" w:hAnsi="黑体" w:hint="eastAsia"/>
          <w:b/>
          <w:sz w:val="32"/>
          <w:szCs w:val="32"/>
        </w:rPr>
        <w:t>（</w:t>
      </w:r>
      <w:del w:id="98" w:author="Administrator" w:date="2021-02-19T10:30:00Z">
        <w:r w:rsidDel="00566B85">
          <w:rPr>
            <w:rFonts w:ascii="仿宋_GB2312" w:eastAsia="仿宋_GB2312" w:hAnsi="黑体" w:hint="eastAsia"/>
            <w:b/>
            <w:sz w:val="32"/>
            <w:szCs w:val="32"/>
          </w:rPr>
          <w:delText>此部分内容即为部门或单位预算公开表</w:delText>
        </w:r>
      </w:del>
      <w:ins w:id="99" w:author="Administrator" w:date="2021-02-19T10:30:00Z">
        <w:r w:rsidR="00566B85">
          <w:rPr>
            <w:rFonts w:ascii="仿宋_GB2312" w:eastAsia="仿宋_GB2312" w:hAnsi="黑体" w:hint="eastAsia"/>
            <w:b/>
            <w:sz w:val="32"/>
            <w:szCs w:val="32"/>
          </w:rPr>
          <w:t>见附件1</w:t>
        </w:r>
      </w:ins>
      <w:r>
        <w:rPr>
          <w:rFonts w:ascii="仿宋_GB2312" w:eastAsia="仿宋_GB2312" w:hAnsi="黑体" w:hint="eastAsia"/>
          <w:b/>
          <w:sz w:val="32"/>
          <w:szCs w:val="32"/>
        </w:rPr>
        <w:t>）</w:t>
      </w:r>
    </w:p>
    <w:p w:rsidR="004B4574" w:rsidRDefault="004B4574">
      <w:pPr>
        <w:rPr>
          <w:rFonts w:ascii="黑体" w:eastAsia="黑体" w:hAnsi="黑体"/>
          <w:sz w:val="32"/>
          <w:szCs w:val="32"/>
        </w:rPr>
      </w:pPr>
    </w:p>
    <w:p w:rsidR="004B4574" w:rsidRDefault="00286344">
      <w:pPr>
        <w:ind w:firstLineChars="150" w:firstLine="480"/>
        <w:rPr>
          <w:rFonts w:ascii="黑体" w:eastAsia="黑体" w:hAnsi="黑体"/>
          <w:sz w:val="32"/>
          <w:szCs w:val="32"/>
        </w:rPr>
      </w:pPr>
      <w:r>
        <w:rPr>
          <w:rFonts w:ascii="黑体" w:eastAsia="黑体" w:hAnsi="黑体" w:hint="eastAsia"/>
          <w:sz w:val="32"/>
          <w:szCs w:val="32"/>
        </w:rPr>
        <w:t xml:space="preserve">第三部分   </w:t>
      </w:r>
      <w:del w:id="100" w:author="Administrator" w:date="2021-02-19T10:31:00Z">
        <w:r w:rsidDel="00A807C4">
          <w:rPr>
            <w:rFonts w:ascii="仿宋_GB2312" w:eastAsia="仿宋_GB2312" w:hAnsi="黑体" w:cs="仿宋_GB2312" w:hint="eastAsia"/>
            <w:sz w:val="32"/>
            <w:szCs w:val="32"/>
          </w:rPr>
          <w:delText>××</w:delText>
        </w:r>
        <w:r w:rsidDel="00A807C4">
          <w:rPr>
            <w:rFonts w:ascii="黑体" w:eastAsia="黑体" w:hAnsi="黑体" w:hint="eastAsia"/>
            <w:sz w:val="32"/>
            <w:szCs w:val="32"/>
          </w:rPr>
          <w:delText>（部门或单位</w:delText>
        </w:r>
      </w:del>
      <w:del w:id="101" w:author="Administrator" w:date="2021-02-19T10:30:00Z">
        <w:r w:rsidDel="00A807C4">
          <w:rPr>
            <w:rFonts w:ascii="黑体" w:eastAsia="黑体" w:hAnsi="黑体" w:hint="eastAsia"/>
            <w:sz w:val="32"/>
            <w:szCs w:val="32"/>
          </w:rPr>
          <w:delText>）</w:delText>
        </w:r>
        <w:r w:rsidDel="00A807C4">
          <w:rPr>
            <w:rFonts w:ascii="仿宋_GB2312" w:eastAsia="仿宋_GB2312" w:hAnsi="黑体" w:cs="仿宋_GB2312" w:hint="eastAsia"/>
            <w:sz w:val="32"/>
            <w:szCs w:val="32"/>
          </w:rPr>
          <w:delText>××</w:delText>
        </w:r>
      </w:del>
      <w:ins w:id="102" w:author="Administrator" w:date="2021-02-19T10:30:00Z">
        <w:r w:rsidR="00A807C4">
          <w:rPr>
            <w:rFonts w:ascii="仿宋_GB2312" w:eastAsia="仿宋_GB2312" w:hAnsi="黑体" w:cs="仿宋_GB2312" w:hint="eastAsia"/>
            <w:sz w:val="32"/>
            <w:szCs w:val="32"/>
          </w:rPr>
          <w:t>2021</w:t>
        </w:r>
      </w:ins>
      <w:r>
        <w:rPr>
          <w:rFonts w:ascii="黑体" w:eastAsia="黑体" w:hAnsi="黑体" w:hint="eastAsia"/>
          <w:sz w:val="32"/>
          <w:szCs w:val="32"/>
        </w:rPr>
        <w:t>年</w:t>
      </w:r>
      <w:del w:id="103" w:author="Administrator" w:date="2021-02-19T10:30:00Z">
        <w:r w:rsidDel="00A807C4">
          <w:rPr>
            <w:rFonts w:ascii="黑体" w:eastAsia="黑体" w:hAnsi="黑体" w:hint="eastAsia"/>
            <w:sz w:val="32"/>
            <w:szCs w:val="32"/>
          </w:rPr>
          <w:delText>部门（</w:delText>
        </w:r>
      </w:del>
      <w:r>
        <w:rPr>
          <w:rFonts w:ascii="黑体" w:eastAsia="黑体" w:hAnsi="黑体" w:hint="eastAsia"/>
          <w:sz w:val="32"/>
          <w:szCs w:val="32"/>
        </w:rPr>
        <w:t>单位</w:t>
      </w:r>
      <w:del w:id="104" w:author="Administrator" w:date="2021-02-19T10:30:00Z">
        <w:r w:rsidDel="00A807C4">
          <w:rPr>
            <w:rFonts w:ascii="黑体" w:eastAsia="黑体" w:hAnsi="黑体" w:hint="eastAsia"/>
            <w:sz w:val="32"/>
            <w:szCs w:val="32"/>
          </w:rPr>
          <w:delText>）</w:delText>
        </w:r>
      </w:del>
      <w:r>
        <w:rPr>
          <w:rFonts w:ascii="黑体" w:eastAsia="黑体" w:hAnsi="黑体" w:hint="eastAsia"/>
          <w:sz w:val="32"/>
          <w:szCs w:val="32"/>
        </w:rPr>
        <w:t>预算情况说明</w:t>
      </w:r>
    </w:p>
    <w:p w:rsidR="004B4574" w:rsidRDefault="004B4574">
      <w:pPr>
        <w:jc w:val="center"/>
        <w:rPr>
          <w:rFonts w:ascii="黑体" w:eastAsia="黑体" w:hAnsi="黑体"/>
          <w:sz w:val="32"/>
          <w:szCs w:val="32"/>
        </w:rPr>
      </w:pPr>
    </w:p>
    <w:p w:rsidR="004B4574" w:rsidRDefault="00286344">
      <w:pPr>
        <w:ind w:firstLineChars="200" w:firstLine="640"/>
        <w:jc w:val="left"/>
        <w:rPr>
          <w:rFonts w:ascii="黑体" w:eastAsia="黑体" w:hAnsi="黑体"/>
          <w:sz w:val="32"/>
          <w:szCs w:val="32"/>
        </w:rPr>
      </w:pPr>
      <w:r>
        <w:rPr>
          <w:rFonts w:ascii="黑体" w:eastAsia="黑体" w:hAnsi="黑体" w:hint="eastAsia"/>
          <w:sz w:val="32"/>
          <w:szCs w:val="32"/>
        </w:rPr>
        <w:t>一、关于</w:t>
      </w:r>
      <w:del w:id="105" w:author="Administrator" w:date="2021-02-19T10:33:00Z">
        <w:r w:rsidDel="00A807C4">
          <w:rPr>
            <w:rFonts w:ascii="仿宋_GB2312" w:eastAsia="仿宋_GB2312" w:hAnsi="黑体" w:cs="仿宋_GB2312" w:hint="eastAsia"/>
            <w:sz w:val="32"/>
            <w:szCs w:val="32"/>
          </w:rPr>
          <w:delText>××</w:delText>
        </w:r>
        <w:r w:rsidDel="00A807C4">
          <w:rPr>
            <w:rFonts w:ascii="黑体" w:eastAsia="黑体" w:hAnsi="黑体" w:hint="eastAsia"/>
            <w:sz w:val="32"/>
            <w:szCs w:val="32"/>
          </w:rPr>
          <w:delText>（部门或</w:delText>
        </w:r>
      </w:del>
      <w:r>
        <w:rPr>
          <w:rFonts w:ascii="黑体" w:eastAsia="黑体" w:hAnsi="黑体" w:hint="eastAsia"/>
          <w:sz w:val="32"/>
          <w:szCs w:val="32"/>
        </w:rPr>
        <w:t>单</w:t>
      </w:r>
      <w:r w:rsidR="001627ED">
        <w:rPr>
          <w:rFonts w:ascii="黑体" w:eastAsia="黑体" w:hAnsi="黑体" w:hint="eastAsia"/>
          <w:sz w:val="32"/>
          <w:szCs w:val="32"/>
        </w:rPr>
        <w:t>位</w:t>
      </w:r>
      <w:del w:id="106" w:author="Administrator" w:date="2021-02-19T10:33:00Z">
        <w:r w:rsidR="001627ED">
          <w:rPr>
            <w:rFonts w:ascii="黑体" w:eastAsia="黑体" w:hAnsi="黑体" w:hint="eastAsia"/>
            <w:sz w:val="32"/>
            <w:szCs w:val="32"/>
          </w:rPr>
          <w:delText>）</w:delText>
        </w:r>
        <w:r w:rsidR="001627ED" w:rsidRPr="001627ED">
          <w:rPr>
            <w:rFonts w:ascii="黑体" w:eastAsia="黑体" w:hAnsi="黑体" w:cs="仿宋_GB2312" w:hint="eastAsia"/>
            <w:sz w:val="32"/>
            <w:szCs w:val="32"/>
            <w:rPrChange w:id="107" w:author="Administrator" w:date="2021-02-19T10:33:00Z">
              <w:rPr>
                <w:rFonts w:ascii="仿宋_GB2312" w:eastAsia="仿宋_GB2312" w:hAnsi="黑体" w:cs="仿宋_GB2312" w:hint="eastAsia"/>
                <w:sz w:val="32"/>
                <w:szCs w:val="32"/>
              </w:rPr>
            </w:rPrChange>
          </w:rPr>
          <w:delText>××</w:delText>
        </w:r>
      </w:del>
      <w:ins w:id="108" w:author="Administrator" w:date="2021-02-19T10:33:00Z">
        <w:r w:rsidR="001627ED">
          <w:rPr>
            <w:rFonts w:ascii="黑体" w:eastAsia="黑体" w:hAnsi="黑体"/>
            <w:sz w:val="32"/>
            <w:szCs w:val="32"/>
          </w:rPr>
          <w:t>2021</w:t>
        </w:r>
      </w:ins>
      <w:r w:rsidR="001627ED">
        <w:rPr>
          <w:rFonts w:ascii="黑体" w:eastAsia="黑体" w:hAnsi="黑体" w:hint="eastAsia"/>
          <w:sz w:val="32"/>
          <w:szCs w:val="32"/>
        </w:rPr>
        <w:t>年财政拨</w:t>
      </w:r>
      <w:r>
        <w:rPr>
          <w:rFonts w:ascii="黑体" w:eastAsia="黑体" w:hAnsi="黑体" w:hint="eastAsia"/>
          <w:sz w:val="32"/>
          <w:szCs w:val="32"/>
        </w:rPr>
        <w:t>款收支预算情况的总体说明</w:t>
      </w:r>
    </w:p>
    <w:p w:rsidR="004B4574" w:rsidRDefault="00286344">
      <w:pPr>
        <w:ind w:firstLineChars="200" w:firstLine="640"/>
        <w:jc w:val="left"/>
        <w:rPr>
          <w:rFonts w:ascii="仿宋_GB2312" w:eastAsia="仿宋_GB2312" w:hAnsi="黑体"/>
          <w:sz w:val="32"/>
          <w:szCs w:val="32"/>
        </w:rPr>
      </w:pPr>
      <w:del w:id="109" w:author="Administrator" w:date="2021-02-19T10:33:00Z">
        <w:r w:rsidDel="00A807C4">
          <w:rPr>
            <w:rFonts w:ascii="仿宋_GB2312" w:eastAsia="仿宋_GB2312" w:hAnsi="黑体" w:hint="eastAsia"/>
            <w:sz w:val="32"/>
            <w:szCs w:val="32"/>
          </w:rPr>
          <w:delText>××（部门或</w:delText>
        </w:r>
      </w:del>
      <w:ins w:id="110" w:author="Administrator" w:date="2021-02-19T10:33:00Z">
        <w:r w:rsidR="00A807C4">
          <w:rPr>
            <w:rFonts w:ascii="仿宋_GB2312" w:eastAsia="仿宋_GB2312" w:hAnsi="黑体" w:hint="eastAsia"/>
            <w:sz w:val="32"/>
            <w:szCs w:val="32"/>
          </w:rPr>
          <w:t>省畜牧技术推广总站</w:t>
        </w:r>
      </w:ins>
      <w:del w:id="111" w:author="Administrator" w:date="2021-02-19T14:45:00Z">
        <w:r w:rsidDel="00D2281C">
          <w:rPr>
            <w:rFonts w:ascii="仿宋_GB2312" w:eastAsia="仿宋_GB2312" w:hAnsi="黑体" w:hint="eastAsia"/>
            <w:sz w:val="32"/>
            <w:szCs w:val="32"/>
          </w:rPr>
          <w:delText>单位</w:delText>
        </w:r>
      </w:del>
      <w:ins w:id="112" w:author="Administrator" w:date="2021-02-19T10:33:00Z">
        <w:r w:rsidR="00A807C4">
          <w:rPr>
            <w:rFonts w:ascii="仿宋_GB2312" w:eastAsia="仿宋_GB2312" w:hAnsi="黑体" w:cs="仿宋_GB2312" w:hint="eastAsia"/>
            <w:sz w:val="32"/>
            <w:szCs w:val="32"/>
          </w:rPr>
          <w:t>2021</w:t>
        </w:r>
      </w:ins>
      <w:del w:id="113" w:author="Administrator" w:date="2021-02-19T10:33:00Z">
        <w:r w:rsidDel="00A807C4">
          <w:rPr>
            <w:rFonts w:ascii="仿宋_GB2312" w:eastAsia="仿宋_GB2312" w:hAnsi="黑体" w:hint="eastAsia"/>
            <w:sz w:val="32"/>
            <w:szCs w:val="32"/>
          </w:rPr>
          <w:delText>）</w:delText>
        </w:r>
        <w:r w:rsidDel="00A807C4">
          <w:rPr>
            <w:rFonts w:ascii="仿宋_GB2312" w:eastAsia="仿宋_GB2312" w:hAnsi="黑体" w:cs="仿宋_GB2312" w:hint="eastAsia"/>
            <w:sz w:val="32"/>
            <w:szCs w:val="32"/>
          </w:rPr>
          <w:delText>××</w:delText>
        </w:r>
      </w:del>
      <w:r>
        <w:rPr>
          <w:rFonts w:ascii="仿宋_GB2312" w:eastAsia="仿宋_GB2312" w:hAnsi="黑体" w:hint="eastAsia"/>
          <w:sz w:val="32"/>
          <w:szCs w:val="32"/>
        </w:rPr>
        <w:t>年财政拨款收支总预算</w:t>
      </w:r>
      <w:ins w:id="114" w:author="Administrator" w:date="2021-02-19T10:34:00Z">
        <w:r w:rsidR="00A807C4">
          <w:rPr>
            <w:rFonts w:ascii="仿宋_GB2312" w:eastAsia="仿宋_GB2312" w:hAnsi="黑体" w:cs="仿宋_GB2312" w:hint="eastAsia"/>
            <w:sz w:val="32"/>
            <w:szCs w:val="32"/>
          </w:rPr>
          <w:lastRenderedPageBreak/>
          <w:t>1672.40</w:t>
        </w:r>
      </w:ins>
      <w:del w:id="115" w:author="Administrator" w:date="2021-02-19T10:34:00Z">
        <w:r w:rsidDel="00A807C4">
          <w:rPr>
            <w:rFonts w:ascii="仿宋_GB2312" w:eastAsia="仿宋_GB2312" w:hAnsi="黑体" w:cs="仿宋_GB2312" w:hint="eastAsia"/>
            <w:sz w:val="32"/>
            <w:szCs w:val="32"/>
          </w:rPr>
          <w:delText>××</w:delText>
        </w:r>
      </w:del>
      <w:r>
        <w:rPr>
          <w:rFonts w:ascii="仿宋_GB2312" w:eastAsia="仿宋_GB2312" w:hAnsi="黑体" w:hint="eastAsia"/>
          <w:sz w:val="32"/>
          <w:szCs w:val="32"/>
        </w:rPr>
        <w:t>万元。其中，收入总计</w:t>
      </w:r>
      <w:ins w:id="116" w:author="Administrator" w:date="2021-02-19T10:35:00Z">
        <w:r w:rsidR="00A807C4">
          <w:rPr>
            <w:rFonts w:ascii="仿宋_GB2312" w:eastAsia="仿宋_GB2312" w:hAnsi="黑体" w:cs="仿宋_GB2312" w:hint="eastAsia"/>
            <w:sz w:val="32"/>
            <w:szCs w:val="32"/>
          </w:rPr>
          <w:t>1672.4</w:t>
        </w:r>
      </w:ins>
      <w:ins w:id="117" w:author="Administrator" w:date="2021-02-19T10:36:00Z">
        <w:r w:rsidR="00A807C4">
          <w:rPr>
            <w:rFonts w:ascii="仿宋_GB2312" w:eastAsia="仿宋_GB2312" w:hAnsi="黑体" w:cs="仿宋_GB2312" w:hint="eastAsia"/>
            <w:sz w:val="32"/>
            <w:szCs w:val="32"/>
          </w:rPr>
          <w:t>0</w:t>
        </w:r>
      </w:ins>
      <w:del w:id="118" w:author="Administrator" w:date="2021-02-19T10:35:00Z">
        <w:r w:rsidDel="00A807C4">
          <w:rPr>
            <w:rFonts w:ascii="仿宋_GB2312" w:eastAsia="仿宋_GB2312" w:hAnsi="黑体" w:cs="仿宋_GB2312" w:hint="eastAsia"/>
            <w:sz w:val="32"/>
            <w:szCs w:val="32"/>
          </w:rPr>
          <w:delText>××</w:delText>
        </w:r>
      </w:del>
      <w:r>
        <w:rPr>
          <w:rFonts w:ascii="仿宋_GB2312" w:eastAsia="仿宋_GB2312" w:hAnsi="黑体" w:hint="eastAsia"/>
          <w:sz w:val="32"/>
          <w:szCs w:val="32"/>
        </w:rPr>
        <w:t>万元，包括一般公共预算本年收入</w:t>
      </w:r>
      <w:ins w:id="119" w:author="Administrator" w:date="2021-02-19T10:36:00Z">
        <w:r w:rsidR="00A807C4">
          <w:rPr>
            <w:rFonts w:ascii="仿宋_GB2312" w:eastAsia="仿宋_GB2312" w:hAnsi="黑体" w:cs="仿宋_GB2312" w:hint="eastAsia"/>
            <w:sz w:val="32"/>
            <w:szCs w:val="32"/>
          </w:rPr>
          <w:t>1672.40</w:t>
        </w:r>
      </w:ins>
      <w:del w:id="120" w:author="Administrator" w:date="2021-02-19T10:36:00Z">
        <w:r w:rsidDel="00A807C4">
          <w:rPr>
            <w:rFonts w:ascii="仿宋_GB2312" w:eastAsia="仿宋_GB2312" w:hAnsi="黑体" w:cs="仿宋_GB2312" w:hint="eastAsia"/>
            <w:sz w:val="32"/>
            <w:szCs w:val="32"/>
          </w:rPr>
          <w:delText>××</w:delText>
        </w:r>
      </w:del>
      <w:r>
        <w:rPr>
          <w:rFonts w:ascii="仿宋_GB2312" w:eastAsia="仿宋_GB2312" w:hAnsi="黑体" w:hint="eastAsia"/>
          <w:sz w:val="32"/>
          <w:szCs w:val="32"/>
        </w:rPr>
        <w:t>万元、上年结转</w:t>
      </w:r>
      <w:ins w:id="121" w:author="Administrator" w:date="2021-02-19T10:34:00Z">
        <w:r w:rsidR="00A807C4">
          <w:rPr>
            <w:rFonts w:ascii="仿宋_GB2312" w:eastAsia="仿宋_GB2312" w:hAnsi="黑体" w:cs="仿宋_GB2312" w:hint="eastAsia"/>
            <w:sz w:val="32"/>
            <w:szCs w:val="32"/>
          </w:rPr>
          <w:t>0</w:t>
        </w:r>
      </w:ins>
      <w:del w:id="122" w:author="Administrator" w:date="2021-02-19T10:34:00Z">
        <w:r w:rsidDel="00A807C4">
          <w:rPr>
            <w:rFonts w:ascii="仿宋_GB2312" w:eastAsia="仿宋_GB2312" w:hAnsi="黑体" w:cs="仿宋_GB2312" w:hint="eastAsia"/>
            <w:sz w:val="32"/>
            <w:szCs w:val="32"/>
          </w:rPr>
          <w:delText>××</w:delText>
        </w:r>
      </w:del>
      <w:r>
        <w:rPr>
          <w:rFonts w:ascii="仿宋_GB2312" w:eastAsia="仿宋_GB2312" w:hAnsi="黑体" w:hint="eastAsia"/>
          <w:sz w:val="32"/>
          <w:szCs w:val="32"/>
        </w:rPr>
        <w:t>万元，政府性基金预算本年收入</w:t>
      </w:r>
      <w:ins w:id="123" w:author="Administrator" w:date="2021-02-19T10:34:00Z">
        <w:r w:rsidR="00A807C4">
          <w:rPr>
            <w:rFonts w:ascii="仿宋_GB2312" w:eastAsia="仿宋_GB2312" w:hAnsi="黑体" w:cs="仿宋_GB2312" w:hint="eastAsia"/>
            <w:sz w:val="32"/>
            <w:szCs w:val="32"/>
          </w:rPr>
          <w:t>0</w:t>
        </w:r>
      </w:ins>
      <w:del w:id="124" w:author="Administrator" w:date="2021-02-19T10:34:00Z">
        <w:r w:rsidDel="00A807C4">
          <w:rPr>
            <w:rFonts w:ascii="仿宋_GB2312" w:eastAsia="仿宋_GB2312" w:hAnsi="黑体" w:cs="仿宋_GB2312" w:hint="eastAsia"/>
            <w:sz w:val="32"/>
            <w:szCs w:val="32"/>
          </w:rPr>
          <w:delText>××</w:delText>
        </w:r>
      </w:del>
      <w:r>
        <w:rPr>
          <w:rFonts w:ascii="仿宋_GB2312" w:eastAsia="仿宋_GB2312" w:hAnsi="黑体" w:hint="eastAsia"/>
          <w:sz w:val="32"/>
          <w:szCs w:val="32"/>
        </w:rPr>
        <w:t>万元、上年结转</w:t>
      </w:r>
      <w:ins w:id="125" w:author="Administrator" w:date="2021-02-19T10:34:00Z">
        <w:r w:rsidR="00A807C4">
          <w:rPr>
            <w:rFonts w:ascii="仿宋_GB2312" w:eastAsia="仿宋_GB2312" w:hAnsi="黑体" w:cs="仿宋_GB2312" w:hint="eastAsia"/>
            <w:sz w:val="32"/>
            <w:szCs w:val="32"/>
          </w:rPr>
          <w:t>0</w:t>
        </w:r>
      </w:ins>
      <w:del w:id="126" w:author="Administrator" w:date="2021-02-19T10:34:00Z">
        <w:r w:rsidDel="00A807C4">
          <w:rPr>
            <w:rFonts w:ascii="仿宋_GB2312" w:eastAsia="仿宋_GB2312" w:hAnsi="黑体" w:cs="仿宋_GB2312" w:hint="eastAsia"/>
            <w:sz w:val="32"/>
            <w:szCs w:val="32"/>
          </w:rPr>
          <w:delText>××</w:delText>
        </w:r>
      </w:del>
      <w:r>
        <w:rPr>
          <w:rFonts w:ascii="仿宋_GB2312" w:eastAsia="仿宋_GB2312" w:hAnsi="黑体" w:hint="eastAsia"/>
          <w:sz w:val="32"/>
          <w:szCs w:val="32"/>
        </w:rPr>
        <w:t>万元；支出总计</w:t>
      </w:r>
      <w:ins w:id="127" w:author="Administrator" w:date="2021-02-19T10:36:00Z">
        <w:r w:rsidR="00A807C4">
          <w:rPr>
            <w:rFonts w:ascii="仿宋_GB2312" w:eastAsia="仿宋_GB2312" w:hAnsi="黑体" w:cs="仿宋_GB2312" w:hint="eastAsia"/>
            <w:sz w:val="32"/>
            <w:szCs w:val="32"/>
          </w:rPr>
          <w:t>1672.40</w:t>
        </w:r>
      </w:ins>
      <w:del w:id="128" w:author="Administrator" w:date="2021-02-19T10:36:00Z">
        <w:r w:rsidDel="00A807C4">
          <w:rPr>
            <w:rFonts w:ascii="仿宋_GB2312" w:eastAsia="仿宋_GB2312" w:hAnsi="黑体" w:cs="仿宋_GB2312" w:hint="eastAsia"/>
            <w:sz w:val="32"/>
            <w:szCs w:val="32"/>
          </w:rPr>
          <w:delText>××</w:delText>
        </w:r>
      </w:del>
      <w:r>
        <w:rPr>
          <w:rFonts w:ascii="仿宋_GB2312" w:eastAsia="仿宋_GB2312" w:hAnsi="黑体" w:hint="eastAsia"/>
          <w:sz w:val="32"/>
          <w:szCs w:val="32"/>
        </w:rPr>
        <w:t>万元，</w:t>
      </w:r>
      <w:del w:id="129" w:author="Administrator" w:date="2021-02-19T10:41:00Z">
        <w:r w:rsidDel="00A807C4">
          <w:rPr>
            <w:rFonts w:ascii="仿宋_GB2312" w:eastAsia="仿宋_GB2312" w:hAnsi="黑体" w:hint="eastAsia"/>
            <w:sz w:val="32"/>
            <w:szCs w:val="32"/>
          </w:rPr>
          <w:delText>包括一般公共服务支出</w:delText>
        </w:r>
      </w:del>
      <w:ins w:id="130" w:author="Administrator" w:date="2021-02-19T10:41:00Z">
        <w:r w:rsidR="00A807C4">
          <w:rPr>
            <w:rFonts w:ascii="仿宋_GB2312" w:eastAsia="仿宋_GB2312" w:hAnsi="黑体" w:hint="eastAsia"/>
            <w:sz w:val="32"/>
            <w:szCs w:val="32"/>
          </w:rPr>
          <w:t>包括社会保障</w:t>
        </w:r>
      </w:ins>
      <w:ins w:id="131" w:author="Administrator" w:date="2021-02-19T10:42:00Z">
        <w:r w:rsidR="00A807C4">
          <w:rPr>
            <w:rFonts w:ascii="仿宋_GB2312" w:eastAsia="仿宋_GB2312" w:hAnsi="黑体" w:hint="eastAsia"/>
            <w:sz w:val="32"/>
            <w:szCs w:val="32"/>
          </w:rPr>
          <w:t>和就业</w:t>
        </w:r>
      </w:ins>
      <w:ins w:id="132" w:author="Administrator" w:date="2021-02-19T10:41:00Z">
        <w:r w:rsidR="00A807C4">
          <w:rPr>
            <w:rFonts w:ascii="仿宋_GB2312" w:eastAsia="仿宋_GB2312" w:hAnsi="黑体" w:hint="eastAsia"/>
            <w:sz w:val="32"/>
            <w:szCs w:val="32"/>
          </w:rPr>
          <w:t>支出</w:t>
        </w:r>
      </w:ins>
      <w:ins w:id="133" w:author="Administrator" w:date="2021-02-19T10:42:00Z">
        <w:r w:rsidR="00A807C4">
          <w:rPr>
            <w:rFonts w:ascii="仿宋_GB2312" w:eastAsia="仿宋_GB2312" w:hAnsi="黑体" w:cs="仿宋_GB2312" w:hint="eastAsia"/>
            <w:sz w:val="32"/>
            <w:szCs w:val="32"/>
          </w:rPr>
          <w:t>26.42</w:t>
        </w:r>
      </w:ins>
      <w:del w:id="134" w:author="Administrator" w:date="2021-02-19T10:36:00Z">
        <w:r w:rsidDel="00A807C4">
          <w:rPr>
            <w:rFonts w:ascii="仿宋_GB2312" w:eastAsia="仿宋_GB2312" w:hAnsi="黑体" w:cs="仿宋_GB2312" w:hint="eastAsia"/>
            <w:sz w:val="32"/>
            <w:szCs w:val="32"/>
          </w:rPr>
          <w:delText>××</w:delText>
        </w:r>
      </w:del>
      <w:r>
        <w:rPr>
          <w:rFonts w:ascii="仿宋_GB2312" w:eastAsia="仿宋_GB2312" w:hAnsi="黑体" w:hint="eastAsia"/>
          <w:sz w:val="32"/>
          <w:szCs w:val="32"/>
        </w:rPr>
        <w:t>万元、</w:t>
      </w:r>
      <w:ins w:id="135" w:author="Administrator" w:date="2021-02-19T10:42:00Z">
        <w:r w:rsidR="00A807C4">
          <w:rPr>
            <w:rFonts w:ascii="仿宋_GB2312" w:eastAsia="仿宋_GB2312" w:hAnsi="黑体" w:hint="eastAsia"/>
            <w:sz w:val="32"/>
            <w:szCs w:val="32"/>
          </w:rPr>
          <w:t>卫生健康</w:t>
        </w:r>
      </w:ins>
      <w:del w:id="136" w:author="Administrator" w:date="2021-02-19T10:42:00Z">
        <w:r w:rsidDel="00A807C4">
          <w:rPr>
            <w:rFonts w:ascii="仿宋_GB2312" w:eastAsia="仿宋_GB2312" w:hAnsi="黑体" w:hint="eastAsia"/>
            <w:sz w:val="32"/>
            <w:szCs w:val="32"/>
          </w:rPr>
          <w:delText>外交</w:delText>
        </w:r>
      </w:del>
      <w:r>
        <w:rPr>
          <w:rFonts w:ascii="仿宋_GB2312" w:eastAsia="仿宋_GB2312" w:hAnsi="黑体" w:hint="eastAsia"/>
          <w:sz w:val="32"/>
          <w:szCs w:val="32"/>
        </w:rPr>
        <w:t>支出</w:t>
      </w:r>
      <w:del w:id="137" w:author="Administrator" w:date="2021-02-19T10:36:00Z">
        <w:r w:rsidDel="00A807C4">
          <w:rPr>
            <w:rFonts w:ascii="仿宋_GB2312" w:eastAsia="仿宋_GB2312" w:hAnsi="黑体" w:cs="仿宋_GB2312" w:hint="eastAsia"/>
            <w:sz w:val="32"/>
            <w:szCs w:val="32"/>
          </w:rPr>
          <w:delText>××</w:delText>
        </w:r>
      </w:del>
      <w:ins w:id="138" w:author="Administrator" w:date="2021-02-19T10:42:00Z">
        <w:r w:rsidR="00A807C4">
          <w:rPr>
            <w:rFonts w:ascii="仿宋_GB2312" w:eastAsia="仿宋_GB2312" w:hAnsi="黑体" w:cs="仿宋_GB2312" w:hint="eastAsia"/>
            <w:sz w:val="32"/>
            <w:szCs w:val="32"/>
          </w:rPr>
          <w:t>14.04</w:t>
        </w:r>
      </w:ins>
      <w:r>
        <w:rPr>
          <w:rFonts w:ascii="仿宋_GB2312" w:eastAsia="仿宋_GB2312" w:hAnsi="黑体" w:hint="eastAsia"/>
          <w:sz w:val="32"/>
          <w:szCs w:val="32"/>
        </w:rPr>
        <w:t>万元、</w:t>
      </w:r>
      <w:del w:id="139" w:author="Administrator" w:date="2021-02-19T10:42:00Z">
        <w:r w:rsidDel="00A807C4">
          <w:rPr>
            <w:rFonts w:ascii="仿宋_GB2312" w:eastAsia="仿宋_GB2312" w:hAnsi="黑体" w:hint="eastAsia"/>
            <w:sz w:val="32"/>
            <w:szCs w:val="32"/>
          </w:rPr>
          <w:delText>国防支出</w:delText>
        </w:r>
      </w:del>
      <w:ins w:id="140" w:author="Administrator" w:date="2021-02-19T10:42:00Z">
        <w:r w:rsidR="00A807C4">
          <w:rPr>
            <w:rFonts w:ascii="仿宋_GB2312" w:eastAsia="仿宋_GB2312" w:hAnsi="黑体" w:hint="eastAsia"/>
            <w:sz w:val="32"/>
            <w:szCs w:val="32"/>
          </w:rPr>
          <w:t>农林水支出</w:t>
        </w:r>
      </w:ins>
      <w:del w:id="141" w:author="Administrator" w:date="2021-02-19T10:36:00Z">
        <w:r w:rsidDel="00A807C4">
          <w:rPr>
            <w:rFonts w:ascii="仿宋_GB2312" w:eastAsia="仿宋_GB2312" w:hAnsi="黑体" w:cs="仿宋_GB2312" w:hint="eastAsia"/>
            <w:sz w:val="32"/>
            <w:szCs w:val="32"/>
          </w:rPr>
          <w:delText>××</w:delText>
        </w:r>
      </w:del>
      <w:ins w:id="142" w:author="Administrator" w:date="2021-02-19T10:43:00Z">
        <w:r w:rsidR="00A807C4">
          <w:rPr>
            <w:rFonts w:ascii="仿宋_GB2312" w:eastAsia="仿宋_GB2312" w:hAnsi="黑体" w:cs="仿宋_GB2312" w:hint="eastAsia"/>
            <w:sz w:val="32"/>
            <w:szCs w:val="32"/>
          </w:rPr>
          <w:t>1610.54</w:t>
        </w:r>
      </w:ins>
      <w:r>
        <w:rPr>
          <w:rFonts w:ascii="仿宋_GB2312" w:eastAsia="仿宋_GB2312" w:hAnsi="黑体" w:hint="eastAsia"/>
          <w:sz w:val="32"/>
          <w:szCs w:val="32"/>
        </w:rPr>
        <w:t>万元、</w:t>
      </w:r>
      <w:ins w:id="143" w:author="Administrator" w:date="2021-02-19T10:43:00Z">
        <w:r w:rsidR="00A807C4">
          <w:rPr>
            <w:rFonts w:ascii="仿宋_GB2312" w:eastAsia="仿宋_GB2312" w:hAnsi="黑体" w:hint="eastAsia"/>
            <w:sz w:val="32"/>
            <w:szCs w:val="32"/>
          </w:rPr>
          <w:t>住房保障支出</w:t>
        </w:r>
        <w:r w:rsidR="00A807C4">
          <w:rPr>
            <w:rFonts w:ascii="仿宋_GB2312" w:eastAsia="仿宋_GB2312" w:hAnsi="黑体" w:cs="仿宋_GB2312" w:hint="eastAsia"/>
            <w:sz w:val="32"/>
            <w:szCs w:val="32"/>
          </w:rPr>
          <w:t>21.40</w:t>
        </w:r>
        <w:r w:rsidR="00A807C4">
          <w:rPr>
            <w:rFonts w:ascii="仿宋_GB2312" w:eastAsia="仿宋_GB2312" w:hAnsi="黑体" w:hint="eastAsia"/>
            <w:sz w:val="32"/>
            <w:szCs w:val="32"/>
          </w:rPr>
          <w:t>万元</w:t>
        </w:r>
      </w:ins>
      <w:del w:id="144" w:author="Administrator" w:date="2021-02-19T10:43:00Z">
        <w:r w:rsidDel="00A807C4">
          <w:rPr>
            <w:rFonts w:ascii="仿宋_GB2312" w:eastAsia="仿宋_GB2312" w:hAnsi="黑体"/>
            <w:sz w:val="32"/>
            <w:szCs w:val="32"/>
          </w:rPr>
          <w:delText>……</w:delText>
        </w:r>
      </w:del>
      <w:r>
        <w:rPr>
          <w:rFonts w:ascii="仿宋_GB2312" w:eastAsia="仿宋_GB2312" w:hAnsi="黑体" w:hint="eastAsia"/>
          <w:sz w:val="32"/>
          <w:szCs w:val="32"/>
        </w:rPr>
        <w:t>，结转下年</w:t>
      </w:r>
      <w:del w:id="145" w:author="Administrator" w:date="2021-02-19T10:43:00Z">
        <w:r w:rsidDel="00A807C4">
          <w:rPr>
            <w:rFonts w:ascii="仿宋_GB2312" w:eastAsia="仿宋_GB2312" w:hAnsi="黑体" w:cs="仿宋_GB2312" w:hint="eastAsia"/>
            <w:sz w:val="32"/>
            <w:szCs w:val="32"/>
          </w:rPr>
          <w:delText>××</w:delText>
        </w:r>
      </w:del>
      <w:ins w:id="146" w:author="Administrator" w:date="2021-02-19T10:43:00Z">
        <w:r w:rsidR="00A807C4">
          <w:rPr>
            <w:rFonts w:ascii="仿宋_GB2312" w:eastAsia="仿宋_GB2312" w:hAnsi="黑体" w:cs="仿宋_GB2312" w:hint="eastAsia"/>
            <w:sz w:val="32"/>
            <w:szCs w:val="32"/>
          </w:rPr>
          <w:t>0</w:t>
        </w:r>
      </w:ins>
      <w:r>
        <w:rPr>
          <w:rFonts w:ascii="仿宋_GB2312" w:eastAsia="仿宋_GB2312" w:hAnsi="黑体" w:hint="eastAsia"/>
          <w:sz w:val="32"/>
          <w:szCs w:val="32"/>
        </w:rPr>
        <w:t>万元。</w:t>
      </w:r>
    </w:p>
    <w:p w:rsidR="004B4574" w:rsidRDefault="00286344">
      <w:pPr>
        <w:ind w:firstLine="640"/>
        <w:jc w:val="left"/>
        <w:rPr>
          <w:rFonts w:ascii="黑体" w:eastAsia="黑体" w:hAnsi="黑体"/>
          <w:sz w:val="32"/>
          <w:szCs w:val="32"/>
        </w:rPr>
      </w:pPr>
      <w:r>
        <w:rPr>
          <w:rFonts w:ascii="黑体" w:eastAsia="黑体" w:hAnsi="黑体" w:hint="eastAsia"/>
          <w:sz w:val="32"/>
          <w:szCs w:val="32"/>
        </w:rPr>
        <w:t>二、关</w:t>
      </w:r>
      <w:r w:rsidR="001627ED">
        <w:rPr>
          <w:rFonts w:ascii="黑体" w:eastAsia="黑体" w:hAnsi="黑体" w:hint="eastAsia"/>
          <w:sz w:val="32"/>
          <w:szCs w:val="32"/>
        </w:rPr>
        <w:t>于</w:t>
      </w:r>
      <w:del w:id="147" w:author="Administrator" w:date="2021-02-19T10:45:00Z">
        <w:r w:rsidR="001627ED" w:rsidRPr="001627ED">
          <w:rPr>
            <w:rFonts w:ascii="黑体" w:eastAsia="黑体" w:hAnsi="黑体" w:cs="仿宋_GB2312" w:hint="eastAsia"/>
            <w:sz w:val="32"/>
            <w:szCs w:val="32"/>
            <w:rPrChange w:id="148" w:author="Administrator" w:date="2021-02-19T10:46:00Z">
              <w:rPr>
                <w:rFonts w:ascii="仿宋_GB2312" w:eastAsia="仿宋_GB2312" w:hAnsi="黑体" w:cs="仿宋_GB2312" w:hint="eastAsia"/>
                <w:sz w:val="32"/>
                <w:szCs w:val="32"/>
              </w:rPr>
            </w:rPrChange>
          </w:rPr>
          <w:delText>××</w:delText>
        </w:r>
        <w:r w:rsidR="001627ED">
          <w:rPr>
            <w:rFonts w:ascii="黑体" w:eastAsia="黑体" w:hAnsi="黑体" w:hint="eastAsia"/>
            <w:sz w:val="32"/>
            <w:szCs w:val="32"/>
          </w:rPr>
          <w:delText>（部门或</w:delText>
        </w:r>
      </w:del>
      <w:ins w:id="149" w:author="Administrator" w:date="2021-02-19T10:45:00Z">
        <w:r w:rsidR="001627ED" w:rsidRPr="001627ED">
          <w:rPr>
            <w:rFonts w:ascii="黑体" w:eastAsia="黑体" w:hAnsi="黑体" w:cs="仿宋_GB2312" w:hint="eastAsia"/>
            <w:sz w:val="32"/>
            <w:szCs w:val="32"/>
            <w:rPrChange w:id="150" w:author="Administrator" w:date="2021-02-19T10:46:00Z">
              <w:rPr>
                <w:rFonts w:ascii="仿宋_GB2312" w:eastAsia="仿宋_GB2312" w:hAnsi="黑体" w:cs="仿宋_GB2312" w:hint="eastAsia"/>
                <w:sz w:val="32"/>
                <w:szCs w:val="32"/>
              </w:rPr>
            </w:rPrChange>
          </w:rPr>
          <w:t>省畜牧技术推广总站</w:t>
        </w:r>
      </w:ins>
      <w:del w:id="151" w:author="Administrator" w:date="2021-02-19T14:45:00Z">
        <w:r w:rsidR="001627ED">
          <w:rPr>
            <w:rFonts w:ascii="黑体" w:eastAsia="黑体" w:hAnsi="黑体" w:hint="eastAsia"/>
            <w:sz w:val="32"/>
            <w:szCs w:val="32"/>
          </w:rPr>
          <w:delText>单位</w:delText>
        </w:r>
      </w:del>
      <w:del w:id="152" w:author="Administrator" w:date="2021-02-19T10:46:00Z">
        <w:r w:rsidR="001627ED">
          <w:rPr>
            <w:rFonts w:ascii="黑体" w:eastAsia="黑体" w:hAnsi="黑体" w:hint="eastAsia"/>
            <w:sz w:val="32"/>
            <w:szCs w:val="32"/>
          </w:rPr>
          <w:delText>）</w:delText>
        </w:r>
        <w:r w:rsidR="001627ED" w:rsidRPr="001627ED">
          <w:rPr>
            <w:rFonts w:ascii="黑体" w:eastAsia="黑体" w:hAnsi="黑体" w:cs="仿宋_GB2312" w:hint="eastAsia"/>
            <w:sz w:val="32"/>
            <w:szCs w:val="32"/>
            <w:rPrChange w:id="153" w:author="Administrator" w:date="2021-02-19T10:46:00Z">
              <w:rPr>
                <w:rFonts w:ascii="仿宋_GB2312" w:eastAsia="仿宋_GB2312" w:hAnsi="黑体" w:cs="仿宋_GB2312" w:hint="eastAsia"/>
                <w:sz w:val="32"/>
                <w:szCs w:val="32"/>
              </w:rPr>
            </w:rPrChange>
          </w:rPr>
          <w:delText>××</w:delText>
        </w:r>
      </w:del>
      <w:ins w:id="154" w:author="Administrator" w:date="2021-02-19T10:46:00Z">
        <w:r w:rsidR="001627ED">
          <w:rPr>
            <w:rFonts w:ascii="黑体" w:eastAsia="黑体" w:hAnsi="黑体"/>
            <w:sz w:val="32"/>
            <w:szCs w:val="32"/>
          </w:rPr>
          <w:t>2021</w:t>
        </w:r>
      </w:ins>
      <w:r w:rsidR="001627ED">
        <w:rPr>
          <w:rFonts w:ascii="黑体" w:eastAsia="黑体" w:hAnsi="黑体" w:hint="eastAsia"/>
          <w:sz w:val="32"/>
          <w:szCs w:val="32"/>
        </w:rPr>
        <w:t>年一</w:t>
      </w:r>
      <w:r>
        <w:rPr>
          <w:rFonts w:ascii="黑体" w:eastAsia="黑体" w:hAnsi="黑体" w:hint="eastAsia"/>
          <w:sz w:val="32"/>
          <w:szCs w:val="32"/>
        </w:rPr>
        <w:t>般公共预算当年拨款情况说明</w:t>
      </w:r>
    </w:p>
    <w:p w:rsidR="004B4574" w:rsidRDefault="00286344">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000000" w:rsidRDefault="00286344">
      <w:pPr>
        <w:ind w:firstLineChars="200" w:firstLine="640"/>
        <w:rPr>
          <w:rFonts w:ascii="仿宋_GB2312" w:eastAsia="仿宋_GB2312" w:hAnsi="黑体"/>
          <w:sz w:val="32"/>
          <w:szCs w:val="32"/>
        </w:rPr>
      </w:pPr>
      <w:del w:id="155" w:author="Administrator" w:date="2021-02-19T10:47:00Z">
        <w:r w:rsidDel="005A2670">
          <w:rPr>
            <w:rFonts w:ascii="仿宋_GB2312" w:eastAsia="仿宋_GB2312" w:hAnsi="黑体" w:hint="eastAsia"/>
            <w:sz w:val="32"/>
            <w:szCs w:val="32"/>
          </w:rPr>
          <w:delText>××（部门或</w:delText>
        </w:r>
      </w:del>
      <w:ins w:id="156" w:author="Administrator" w:date="2021-02-19T10:47:00Z">
        <w:r w:rsidR="005A2670">
          <w:rPr>
            <w:rFonts w:ascii="仿宋_GB2312" w:eastAsia="仿宋_GB2312" w:hAnsi="黑体" w:hint="eastAsia"/>
            <w:sz w:val="32"/>
            <w:szCs w:val="32"/>
          </w:rPr>
          <w:t>省</w:t>
        </w:r>
      </w:ins>
      <w:ins w:id="157" w:author="Administrator" w:date="2021-02-19T10:48:00Z">
        <w:r w:rsidR="005A2670">
          <w:rPr>
            <w:rFonts w:ascii="仿宋_GB2312" w:eastAsia="仿宋_GB2312" w:hAnsi="黑体" w:hint="eastAsia"/>
            <w:sz w:val="32"/>
            <w:szCs w:val="32"/>
          </w:rPr>
          <w:t>畜牧技术推广总站</w:t>
        </w:r>
      </w:ins>
      <w:del w:id="158" w:author="Administrator" w:date="2021-02-19T14:45:00Z">
        <w:r w:rsidDel="00D2281C">
          <w:rPr>
            <w:rFonts w:ascii="仿宋_GB2312" w:eastAsia="仿宋_GB2312" w:hAnsi="黑体" w:hint="eastAsia"/>
            <w:sz w:val="32"/>
            <w:szCs w:val="32"/>
          </w:rPr>
          <w:delText>单位</w:delText>
        </w:r>
      </w:del>
      <w:ins w:id="159" w:author="Administrator" w:date="2021-02-19T10:48:00Z">
        <w:r w:rsidR="005A2670">
          <w:rPr>
            <w:rFonts w:ascii="仿宋_GB2312" w:eastAsia="仿宋_GB2312" w:hAnsi="黑体" w:cs="仿宋_GB2312" w:hint="eastAsia"/>
            <w:sz w:val="32"/>
            <w:szCs w:val="32"/>
          </w:rPr>
          <w:t>2021</w:t>
        </w:r>
      </w:ins>
      <w:del w:id="160" w:author="Administrator" w:date="2021-02-19T10:48:00Z">
        <w:r w:rsidDel="005A2670">
          <w:rPr>
            <w:rFonts w:ascii="仿宋_GB2312" w:eastAsia="仿宋_GB2312" w:hAnsi="黑体" w:hint="eastAsia"/>
            <w:sz w:val="32"/>
            <w:szCs w:val="32"/>
          </w:rPr>
          <w:delText>）</w:delText>
        </w:r>
        <w:r w:rsidDel="005A2670">
          <w:rPr>
            <w:rFonts w:ascii="仿宋_GB2312" w:eastAsia="仿宋_GB2312" w:hAnsi="黑体" w:cs="仿宋_GB2312" w:hint="eastAsia"/>
            <w:sz w:val="32"/>
            <w:szCs w:val="32"/>
          </w:rPr>
          <w:delText>××</w:delText>
        </w:r>
      </w:del>
      <w:r>
        <w:rPr>
          <w:rFonts w:ascii="仿宋_GB2312" w:eastAsia="仿宋_GB2312" w:hAnsi="黑体" w:hint="eastAsia"/>
          <w:sz w:val="32"/>
          <w:szCs w:val="32"/>
        </w:rPr>
        <w:t>年一般公共预算当年拨款</w:t>
      </w:r>
      <w:del w:id="161" w:author="Administrator" w:date="2021-02-19T10:48:00Z">
        <w:r w:rsidDel="005A2670">
          <w:rPr>
            <w:rFonts w:ascii="仿宋_GB2312" w:eastAsia="仿宋_GB2312" w:hAnsi="黑体" w:cs="仿宋_GB2312" w:hint="eastAsia"/>
            <w:sz w:val="32"/>
            <w:szCs w:val="32"/>
          </w:rPr>
          <w:delText>××</w:delText>
        </w:r>
      </w:del>
      <w:ins w:id="162" w:author="Administrator" w:date="2021-02-19T10:48:00Z">
        <w:r w:rsidR="005A2670">
          <w:rPr>
            <w:rFonts w:ascii="仿宋_GB2312" w:eastAsia="仿宋_GB2312" w:hAnsi="黑体" w:cs="仿宋_GB2312" w:hint="eastAsia"/>
            <w:sz w:val="32"/>
            <w:szCs w:val="32"/>
          </w:rPr>
          <w:t>1672.40</w:t>
        </w:r>
      </w:ins>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del w:id="163" w:author="Administrator" w:date="2021-02-19T11:38:00Z">
        <w:r w:rsidDel="00346CD0">
          <w:rPr>
            <w:rFonts w:ascii="仿宋_GB2312" w:eastAsia="仿宋_GB2312" w:hAnsi="黑体" w:cs="仿宋_GB2312" w:hint="eastAsia"/>
            <w:sz w:val="32"/>
            <w:szCs w:val="32"/>
          </w:rPr>
          <w:delText>/减少/持平××</w:delText>
        </w:r>
      </w:del>
      <w:ins w:id="164" w:author="Administrator" w:date="2021-02-19T11:38:00Z">
        <w:r w:rsidR="00346CD0">
          <w:rPr>
            <w:rFonts w:ascii="仿宋_GB2312" w:eastAsia="仿宋_GB2312" w:hAnsi="黑体" w:cs="仿宋_GB2312" w:hint="eastAsia"/>
            <w:sz w:val="32"/>
            <w:szCs w:val="32"/>
          </w:rPr>
          <w:t>1022.63</w:t>
        </w:r>
      </w:ins>
      <w:r>
        <w:rPr>
          <w:rFonts w:ascii="仿宋_GB2312" w:eastAsia="仿宋_GB2312" w:hAnsi="黑体" w:hint="eastAsia"/>
          <w:sz w:val="32"/>
          <w:szCs w:val="32"/>
        </w:rPr>
        <w:t>万元，主要是</w:t>
      </w:r>
      <w:ins w:id="165" w:author="Administrator" w:date="2021-02-19T15:57:00Z">
        <w:r w:rsidR="00FE142F">
          <w:rPr>
            <w:rFonts w:ascii="仿宋_GB2312" w:eastAsia="仿宋_GB2312" w:hAnsi="黑体" w:hint="eastAsia"/>
            <w:sz w:val="32"/>
            <w:szCs w:val="32"/>
          </w:rPr>
          <w:t>基本支出增加29.63万元；项目支出增加</w:t>
        </w:r>
      </w:ins>
      <w:ins w:id="166" w:author="Administrator" w:date="2021-02-19T15:58:00Z">
        <w:r w:rsidR="00FE142F">
          <w:rPr>
            <w:rFonts w:ascii="仿宋_GB2312" w:eastAsia="仿宋_GB2312" w:hAnsi="黑体" w:hint="eastAsia"/>
            <w:sz w:val="32"/>
            <w:szCs w:val="32"/>
          </w:rPr>
          <w:t>993</w:t>
        </w:r>
      </w:ins>
      <w:ins w:id="167" w:author="Administrator" w:date="2021-02-19T15:57:00Z">
        <w:r w:rsidR="00FE142F">
          <w:rPr>
            <w:rFonts w:ascii="仿宋_GB2312" w:eastAsia="仿宋_GB2312" w:hAnsi="黑体" w:hint="eastAsia"/>
            <w:sz w:val="32"/>
            <w:szCs w:val="32"/>
          </w:rPr>
          <w:t>万元。</w:t>
        </w:r>
      </w:ins>
      <w:del w:id="168" w:author="Administrator" w:date="2021-02-19T11:43:00Z">
        <w:r w:rsidDel="00FA0AE4">
          <w:rPr>
            <w:rFonts w:ascii="仿宋_GB2312" w:eastAsia="仿宋_GB2312" w:hAnsi="黑体"/>
            <w:sz w:val="32"/>
            <w:szCs w:val="32"/>
          </w:rPr>
          <w:delText>……</w:delText>
        </w:r>
      </w:del>
    </w:p>
    <w:p w:rsidR="004B4574" w:rsidRDefault="00286344">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4B4574" w:rsidRDefault="00286344">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一般公共服务（类）支出</w:t>
      </w:r>
      <w:del w:id="169" w:author="Administrator" w:date="2021-02-19T11:44:00Z">
        <w:r w:rsidDel="00FA0AE4">
          <w:rPr>
            <w:rFonts w:ascii="仿宋_GB2312" w:eastAsia="仿宋_GB2312" w:hAnsi="黑体" w:cs="仿宋_GB2312" w:hint="eastAsia"/>
            <w:sz w:val="32"/>
            <w:szCs w:val="32"/>
          </w:rPr>
          <w:delText>××</w:delText>
        </w:r>
      </w:del>
      <w:ins w:id="170" w:author="Administrator" w:date="2021-02-19T11:44:00Z">
        <w:r w:rsidR="00FA0AE4">
          <w:rPr>
            <w:rFonts w:ascii="仿宋_GB2312" w:eastAsia="仿宋_GB2312" w:hAnsi="黑体" w:cs="仿宋_GB2312" w:hint="eastAsia"/>
            <w:sz w:val="32"/>
            <w:szCs w:val="32"/>
          </w:rPr>
          <w:t>1672.40</w:t>
        </w:r>
      </w:ins>
      <w:r>
        <w:rPr>
          <w:rFonts w:ascii="仿宋_GB2312" w:eastAsia="仿宋_GB2312" w:hAnsi="黑体" w:hint="eastAsia"/>
          <w:sz w:val="32"/>
          <w:szCs w:val="32"/>
        </w:rPr>
        <w:t>万元，占</w:t>
      </w:r>
      <w:del w:id="171" w:author="Administrator" w:date="2021-02-19T11:44:00Z">
        <w:r w:rsidDel="00FA0AE4">
          <w:rPr>
            <w:rFonts w:ascii="仿宋_GB2312" w:eastAsia="仿宋_GB2312" w:hAnsi="黑体" w:cs="仿宋_GB2312" w:hint="eastAsia"/>
            <w:sz w:val="32"/>
            <w:szCs w:val="32"/>
          </w:rPr>
          <w:delText>×</w:delText>
        </w:r>
      </w:del>
      <w:ins w:id="172" w:author="Administrator" w:date="2021-02-19T11:44:00Z">
        <w:r w:rsidR="00FA0AE4">
          <w:rPr>
            <w:rFonts w:ascii="仿宋_GB2312" w:eastAsia="仿宋_GB2312" w:hAnsi="黑体" w:cs="仿宋_GB2312" w:hint="eastAsia"/>
            <w:sz w:val="32"/>
            <w:szCs w:val="32"/>
          </w:rPr>
          <w:t>100</w:t>
        </w:r>
      </w:ins>
      <w:r>
        <w:rPr>
          <w:rFonts w:ascii="仿宋_GB2312" w:eastAsia="仿宋_GB2312" w:hAnsi="黑体" w:hint="eastAsia"/>
          <w:sz w:val="32"/>
          <w:szCs w:val="32"/>
        </w:rPr>
        <w:t>%；外交（类）</w:t>
      </w:r>
      <w:r>
        <w:rPr>
          <w:rFonts w:ascii="仿宋_GB2312" w:eastAsia="仿宋_GB2312" w:hAnsi="黑体" w:cs="仿宋_GB2312" w:hint="eastAsia"/>
          <w:sz w:val="32"/>
          <w:szCs w:val="32"/>
        </w:rPr>
        <w:t>支出</w:t>
      </w:r>
      <w:del w:id="173" w:author="Administrator" w:date="2021-02-19T11:44:00Z">
        <w:r w:rsidDel="00FA0AE4">
          <w:rPr>
            <w:rFonts w:ascii="仿宋_GB2312" w:eastAsia="仿宋_GB2312" w:hAnsi="黑体" w:cs="仿宋_GB2312" w:hint="eastAsia"/>
            <w:sz w:val="32"/>
            <w:szCs w:val="32"/>
          </w:rPr>
          <w:delText>××</w:delText>
        </w:r>
      </w:del>
      <w:ins w:id="174" w:author="Administrator" w:date="2021-02-19T11:44:00Z">
        <w:r w:rsidR="00FA0AE4">
          <w:rPr>
            <w:rFonts w:ascii="仿宋_GB2312" w:eastAsia="仿宋_GB2312" w:hAnsi="黑体" w:cs="仿宋_GB2312" w:hint="eastAsia"/>
            <w:sz w:val="32"/>
            <w:szCs w:val="32"/>
          </w:rPr>
          <w:t>0</w:t>
        </w:r>
      </w:ins>
      <w:r>
        <w:rPr>
          <w:rFonts w:ascii="仿宋_GB2312" w:eastAsia="仿宋_GB2312" w:hAnsi="黑体" w:hint="eastAsia"/>
          <w:sz w:val="32"/>
          <w:szCs w:val="32"/>
        </w:rPr>
        <w:t>万元，占</w:t>
      </w:r>
      <w:del w:id="175" w:author="Administrator" w:date="2021-02-19T11:45:00Z">
        <w:r w:rsidDel="00FA0AE4">
          <w:rPr>
            <w:rFonts w:ascii="仿宋_GB2312" w:eastAsia="仿宋_GB2312" w:hAnsi="黑体" w:cs="仿宋_GB2312" w:hint="eastAsia"/>
            <w:sz w:val="32"/>
            <w:szCs w:val="32"/>
          </w:rPr>
          <w:delText>×</w:delText>
        </w:r>
      </w:del>
      <w:ins w:id="176" w:author="Administrator" w:date="2021-02-19T11:45:00Z">
        <w:r w:rsidR="00FA0AE4">
          <w:rPr>
            <w:rFonts w:ascii="仿宋_GB2312" w:eastAsia="仿宋_GB2312" w:hAnsi="黑体" w:cs="仿宋_GB2312" w:hint="eastAsia"/>
            <w:sz w:val="32"/>
            <w:szCs w:val="32"/>
          </w:rPr>
          <w:t>0</w:t>
        </w:r>
      </w:ins>
      <w:r>
        <w:rPr>
          <w:rFonts w:ascii="仿宋_GB2312" w:eastAsia="仿宋_GB2312" w:hAnsi="黑体" w:hint="eastAsia"/>
          <w:sz w:val="32"/>
          <w:szCs w:val="32"/>
        </w:rPr>
        <w:t>%；教育（类）</w:t>
      </w:r>
      <w:r>
        <w:rPr>
          <w:rFonts w:ascii="仿宋_GB2312" w:eastAsia="仿宋_GB2312" w:hAnsi="黑体" w:cs="仿宋_GB2312" w:hint="eastAsia"/>
          <w:sz w:val="32"/>
          <w:szCs w:val="32"/>
        </w:rPr>
        <w:t>支出</w:t>
      </w:r>
      <w:del w:id="177" w:author="Administrator" w:date="2021-02-19T11:45:00Z">
        <w:r w:rsidDel="00FA0AE4">
          <w:rPr>
            <w:rFonts w:ascii="仿宋_GB2312" w:eastAsia="仿宋_GB2312" w:hAnsi="黑体" w:cs="仿宋_GB2312" w:hint="eastAsia"/>
            <w:sz w:val="32"/>
            <w:szCs w:val="32"/>
          </w:rPr>
          <w:delText>××</w:delText>
        </w:r>
      </w:del>
      <w:ins w:id="178" w:author="Administrator" w:date="2021-02-19T11:45:00Z">
        <w:r w:rsidR="00FA0AE4">
          <w:rPr>
            <w:rFonts w:ascii="仿宋_GB2312" w:eastAsia="仿宋_GB2312" w:hAnsi="黑体" w:cs="仿宋_GB2312" w:hint="eastAsia"/>
            <w:sz w:val="32"/>
            <w:szCs w:val="32"/>
          </w:rPr>
          <w:t>0</w:t>
        </w:r>
      </w:ins>
      <w:r>
        <w:rPr>
          <w:rFonts w:ascii="仿宋_GB2312" w:eastAsia="仿宋_GB2312" w:hAnsi="黑体" w:hint="eastAsia"/>
          <w:sz w:val="32"/>
          <w:szCs w:val="32"/>
        </w:rPr>
        <w:t>万元，占</w:t>
      </w:r>
      <w:del w:id="179" w:author="Administrator" w:date="2021-02-19T11:45:00Z">
        <w:r w:rsidDel="00FA0AE4">
          <w:rPr>
            <w:rFonts w:ascii="仿宋_GB2312" w:eastAsia="仿宋_GB2312" w:hAnsi="黑体" w:cs="仿宋_GB2312" w:hint="eastAsia"/>
            <w:sz w:val="32"/>
            <w:szCs w:val="32"/>
          </w:rPr>
          <w:delText>×</w:delText>
        </w:r>
      </w:del>
      <w:ins w:id="180" w:author="Administrator" w:date="2021-02-19T11:45:00Z">
        <w:r w:rsidR="00FA0AE4">
          <w:rPr>
            <w:rFonts w:ascii="仿宋_GB2312" w:eastAsia="仿宋_GB2312" w:hAnsi="黑体" w:cs="仿宋_GB2312" w:hint="eastAsia"/>
            <w:sz w:val="32"/>
            <w:szCs w:val="32"/>
          </w:rPr>
          <w:t>0</w:t>
        </w:r>
      </w:ins>
      <w:r>
        <w:rPr>
          <w:rFonts w:ascii="仿宋_GB2312" w:eastAsia="仿宋_GB2312" w:hAnsi="黑体" w:hint="eastAsia"/>
          <w:sz w:val="32"/>
          <w:szCs w:val="32"/>
        </w:rPr>
        <w:t>%；科学技术（类）</w:t>
      </w:r>
      <w:r>
        <w:rPr>
          <w:rFonts w:ascii="仿宋_GB2312" w:eastAsia="仿宋_GB2312" w:hAnsi="黑体" w:cs="仿宋_GB2312" w:hint="eastAsia"/>
          <w:sz w:val="32"/>
          <w:szCs w:val="32"/>
        </w:rPr>
        <w:t>支出</w:t>
      </w:r>
      <w:del w:id="181" w:author="Administrator" w:date="2021-02-19T11:45:00Z">
        <w:r w:rsidDel="00FA0AE4">
          <w:rPr>
            <w:rFonts w:ascii="仿宋_GB2312" w:eastAsia="仿宋_GB2312" w:hAnsi="黑体" w:cs="仿宋_GB2312" w:hint="eastAsia"/>
            <w:sz w:val="32"/>
            <w:szCs w:val="32"/>
          </w:rPr>
          <w:delText>××</w:delText>
        </w:r>
      </w:del>
      <w:ins w:id="182" w:author="Administrator" w:date="2021-02-19T11:45:00Z">
        <w:r w:rsidR="00FA0AE4">
          <w:rPr>
            <w:rFonts w:ascii="仿宋_GB2312" w:eastAsia="仿宋_GB2312" w:hAnsi="黑体" w:cs="仿宋_GB2312" w:hint="eastAsia"/>
            <w:sz w:val="32"/>
            <w:szCs w:val="32"/>
          </w:rPr>
          <w:t>0</w:t>
        </w:r>
      </w:ins>
      <w:r>
        <w:rPr>
          <w:rFonts w:ascii="仿宋_GB2312" w:eastAsia="仿宋_GB2312" w:hAnsi="黑体" w:hint="eastAsia"/>
          <w:sz w:val="32"/>
          <w:szCs w:val="32"/>
        </w:rPr>
        <w:t>万元，占</w:t>
      </w:r>
      <w:del w:id="183" w:author="Administrator" w:date="2021-02-19T11:45:00Z">
        <w:r w:rsidDel="00FA0AE4">
          <w:rPr>
            <w:rFonts w:ascii="仿宋_GB2312" w:eastAsia="仿宋_GB2312" w:hAnsi="黑体" w:cs="仿宋_GB2312" w:hint="eastAsia"/>
            <w:sz w:val="32"/>
            <w:szCs w:val="32"/>
          </w:rPr>
          <w:delText>×</w:delText>
        </w:r>
      </w:del>
      <w:ins w:id="184" w:author="Administrator" w:date="2021-02-19T11:45:00Z">
        <w:r w:rsidR="00FA0AE4">
          <w:rPr>
            <w:rFonts w:ascii="仿宋_GB2312" w:eastAsia="仿宋_GB2312" w:hAnsi="黑体" w:cs="仿宋_GB2312" w:hint="eastAsia"/>
            <w:sz w:val="32"/>
            <w:szCs w:val="32"/>
          </w:rPr>
          <w:t>0</w:t>
        </w:r>
      </w:ins>
      <w:r>
        <w:rPr>
          <w:rFonts w:ascii="仿宋_GB2312" w:eastAsia="仿宋_GB2312" w:hAnsi="黑体" w:hint="eastAsia"/>
          <w:sz w:val="32"/>
          <w:szCs w:val="32"/>
        </w:rPr>
        <w:t>%</w:t>
      </w:r>
      <w:ins w:id="185" w:author="Administrator" w:date="2021-02-19T11:45:00Z">
        <w:r w:rsidR="00FA0AE4">
          <w:rPr>
            <w:rFonts w:ascii="仿宋_GB2312" w:eastAsia="仿宋_GB2312" w:hAnsi="黑体" w:hint="eastAsia"/>
            <w:sz w:val="32"/>
            <w:szCs w:val="32"/>
          </w:rPr>
          <w:t>。</w:t>
        </w:r>
      </w:ins>
      <w:del w:id="186" w:author="Administrator" w:date="2021-02-19T11:45:00Z">
        <w:r w:rsidDel="00FA0AE4">
          <w:rPr>
            <w:rFonts w:ascii="仿宋_GB2312" w:eastAsia="仿宋_GB2312" w:hAnsi="黑体" w:hint="eastAsia"/>
            <w:sz w:val="32"/>
            <w:szCs w:val="32"/>
          </w:rPr>
          <w:delText>；</w:delText>
        </w:r>
        <w:r w:rsidDel="00FA0AE4">
          <w:rPr>
            <w:rFonts w:ascii="仿宋_GB2312" w:eastAsia="仿宋_GB2312" w:hAnsi="黑体"/>
            <w:sz w:val="32"/>
            <w:szCs w:val="32"/>
          </w:rPr>
          <w:delText>……</w:delText>
        </w:r>
      </w:del>
    </w:p>
    <w:p w:rsidR="004B4574" w:rsidRDefault="00286344">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4B4574" w:rsidRDefault="00286344">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w:t>
      </w:r>
      <w:del w:id="187" w:author="Administrator" w:date="2021-02-19T11:54:00Z">
        <w:r w:rsidDel="00FA0AE4">
          <w:rPr>
            <w:rFonts w:ascii="仿宋_GB2312" w:eastAsia="仿宋_GB2312" w:hAnsi="黑体" w:cs="仿宋_GB2312" w:hint="eastAsia"/>
            <w:sz w:val="32"/>
            <w:szCs w:val="32"/>
          </w:rPr>
          <w:delText>一般公共服务</w:delText>
        </w:r>
      </w:del>
      <w:ins w:id="188" w:author="Administrator" w:date="2021-02-19T11:54:00Z">
        <w:r w:rsidR="00FA0AE4">
          <w:rPr>
            <w:rFonts w:ascii="仿宋_GB2312" w:eastAsia="仿宋_GB2312" w:hAnsi="黑体" w:cs="仿宋_GB2312" w:hint="eastAsia"/>
            <w:sz w:val="32"/>
            <w:szCs w:val="32"/>
          </w:rPr>
          <w:t>社会保障和主业支出</w:t>
        </w:r>
      </w:ins>
      <w:r>
        <w:rPr>
          <w:rFonts w:ascii="仿宋_GB2312" w:eastAsia="仿宋_GB2312" w:hAnsi="黑体" w:cs="仿宋_GB2312" w:hint="eastAsia"/>
          <w:sz w:val="32"/>
          <w:szCs w:val="32"/>
        </w:rPr>
        <w:t>（类）</w:t>
      </w:r>
      <w:ins w:id="189" w:author="Administrator" w:date="2021-02-19T11:54:00Z">
        <w:r w:rsidR="00FA0AE4" w:rsidRPr="00FA0AE4">
          <w:rPr>
            <w:rFonts w:ascii="仿宋_GB2312" w:eastAsia="仿宋_GB2312" w:hAnsi="黑体" w:cs="仿宋_GB2312" w:hint="eastAsia"/>
            <w:sz w:val="32"/>
            <w:szCs w:val="32"/>
          </w:rPr>
          <w:t>行政事业单位养老支出</w:t>
        </w:r>
      </w:ins>
      <w:del w:id="190" w:author="Administrator" w:date="2021-02-19T11:54:00Z">
        <w:r w:rsidDel="00FA0AE4">
          <w:rPr>
            <w:rFonts w:ascii="仿宋_GB2312" w:eastAsia="仿宋_GB2312" w:hAnsi="黑体" w:cs="仿宋_GB2312" w:hint="eastAsia"/>
            <w:sz w:val="32"/>
            <w:szCs w:val="32"/>
          </w:rPr>
          <w:delText>人大事务</w:delText>
        </w:r>
      </w:del>
      <w:r>
        <w:rPr>
          <w:rFonts w:ascii="仿宋_GB2312" w:eastAsia="仿宋_GB2312" w:hAnsi="黑体" w:cs="仿宋_GB2312" w:hint="eastAsia"/>
          <w:sz w:val="32"/>
          <w:szCs w:val="32"/>
        </w:rPr>
        <w:t>（款）</w:t>
      </w:r>
      <w:ins w:id="191" w:author="Administrator" w:date="2021-02-19T11:54:00Z">
        <w:r w:rsidR="00FA0AE4" w:rsidRPr="00FA0AE4">
          <w:rPr>
            <w:rFonts w:ascii="仿宋_GB2312" w:eastAsia="仿宋_GB2312" w:hAnsi="黑体" w:cs="仿宋_GB2312" w:hint="eastAsia"/>
            <w:sz w:val="32"/>
            <w:szCs w:val="32"/>
          </w:rPr>
          <w:t>机关事业单位基本养老保险缴费支出</w:t>
        </w:r>
      </w:ins>
      <w:del w:id="192" w:author="Administrator" w:date="2021-02-19T11:54:00Z">
        <w:r w:rsidDel="00FA0AE4">
          <w:rPr>
            <w:rFonts w:ascii="仿宋_GB2312" w:eastAsia="仿宋_GB2312" w:hAnsi="黑体" w:cs="仿宋_GB2312" w:hint="eastAsia"/>
            <w:sz w:val="32"/>
            <w:szCs w:val="32"/>
          </w:rPr>
          <w:delText>行政运行</w:delText>
        </w:r>
      </w:del>
      <w:r>
        <w:rPr>
          <w:rFonts w:ascii="仿宋_GB2312" w:eastAsia="仿宋_GB2312" w:hAnsi="黑体" w:cs="仿宋_GB2312" w:hint="eastAsia"/>
          <w:sz w:val="32"/>
          <w:szCs w:val="32"/>
        </w:rPr>
        <w:t>（项</w:t>
      </w:r>
      <w:del w:id="193" w:author="Administrator" w:date="2021-02-19T11:54:00Z">
        <w:r w:rsidDel="00FA0AE4">
          <w:rPr>
            <w:rFonts w:ascii="仿宋_GB2312" w:eastAsia="仿宋_GB2312" w:hAnsi="黑体" w:cs="仿宋_GB2312" w:hint="eastAsia"/>
            <w:sz w:val="32"/>
            <w:szCs w:val="32"/>
          </w:rPr>
          <w:delText>）××</w:delText>
        </w:r>
      </w:del>
      <w:ins w:id="194" w:author="Administrator" w:date="2021-02-19T11:54:00Z">
        <w:r w:rsidR="00FA0AE4">
          <w:rPr>
            <w:rFonts w:ascii="仿宋_GB2312" w:eastAsia="仿宋_GB2312" w:hAnsi="黑体" w:cs="仿宋_GB2312" w:hint="eastAsia"/>
            <w:sz w:val="32"/>
            <w:szCs w:val="32"/>
          </w:rPr>
          <w:t>）2021</w:t>
        </w:r>
      </w:ins>
      <w:r>
        <w:rPr>
          <w:rFonts w:ascii="仿宋_GB2312" w:eastAsia="仿宋_GB2312" w:hAnsi="黑体" w:hint="eastAsia"/>
          <w:sz w:val="32"/>
          <w:szCs w:val="32"/>
        </w:rPr>
        <w:t>年预算数为</w:t>
      </w:r>
      <w:del w:id="195" w:author="Administrator" w:date="2021-02-19T11:55:00Z">
        <w:r w:rsidDel="00FA0AE4">
          <w:rPr>
            <w:rFonts w:ascii="仿宋_GB2312" w:eastAsia="仿宋_GB2312" w:hAnsi="黑体" w:cs="仿宋_GB2312" w:hint="eastAsia"/>
            <w:sz w:val="32"/>
            <w:szCs w:val="32"/>
          </w:rPr>
          <w:delText>××</w:delText>
        </w:r>
      </w:del>
      <w:ins w:id="196" w:author="Administrator" w:date="2021-02-19T11:55:00Z">
        <w:r w:rsidR="00FA0AE4">
          <w:rPr>
            <w:rFonts w:ascii="仿宋_GB2312" w:eastAsia="仿宋_GB2312" w:hAnsi="黑体" w:cs="仿宋_GB2312" w:hint="eastAsia"/>
            <w:sz w:val="32"/>
            <w:szCs w:val="32"/>
          </w:rPr>
          <w:t>26.42</w:t>
        </w:r>
      </w:ins>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del w:id="197" w:author="Administrator" w:date="2021-02-19T11:55:00Z">
        <w:r w:rsidDel="00FA0AE4">
          <w:rPr>
            <w:rFonts w:ascii="仿宋_GB2312" w:eastAsia="仿宋_GB2312" w:hAnsi="黑体" w:cs="仿宋_GB2312" w:hint="eastAsia"/>
            <w:sz w:val="32"/>
            <w:szCs w:val="32"/>
          </w:rPr>
          <w:delText>/减少/持平××</w:delText>
        </w:r>
      </w:del>
      <w:ins w:id="198" w:author="Administrator" w:date="2021-02-19T11:55:00Z">
        <w:r w:rsidR="00FA0AE4">
          <w:rPr>
            <w:rFonts w:ascii="仿宋_GB2312" w:eastAsia="仿宋_GB2312" w:hAnsi="黑体" w:cs="仿宋_GB2312" w:hint="eastAsia"/>
            <w:sz w:val="32"/>
            <w:szCs w:val="32"/>
          </w:rPr>
          <w:t>2.72</w:t>
        </w:r>
      </w:ins>
      <w:r>
        <w:rPr>
          <w:rFonts w:ascii="仿宋_GB2312" w:eastAsia="仿宋_GB2312" w:hAnsi="黑体" w:hint="eastAsia"/>
          <w:sz w:val="32"/>
          <w:szCs w:val="32"/>
        </w:rPr>
        <w:t>万元，主要是</w:t>
      </w:r>
      <w:del w:id="199" w:author="Administrator" w:date="2021-02-19T11:56:00Z">
        <w:r w:rsidDel="00FA0AE4">
          <w:rPr>
            <w:rFonts w:ascii="仿宋_GB2312" w:eastAsia="仿宋_GB2312" w:hAnsi="黑体"/>
            <w:sz w:val="32"/>
            <w:szCs w:val="32"/>
          </w:rPr>
          <w:delText>……</w:delText>
        </w:r>
      </w:del>
      <w:ins w:id="200" w:author="Administrator" w:date="2021-02-19T11:56:00Z">
        <w:r w:rsidR="00FA0AE4">
          <w:rPr>
            <w:rFonts w:ascii="仿宋_GB2312" w:eastAsia="仿宋_GB2312" w:hAnsi="黑体" w:hint="eastAsia"/>
            <w:sz w:val="32"/>
            <w:szCs w:val="32"/>
          </w:rPr>
          <w:t>人员增加</w:t>
        </w:r>
      </w:ins>
      <w:ins w:id="201" w:author="Administrator" w:date="2021-02-19T15:59:00Z">
        <w:r w:rsidR="00FE142F" w:rsidRPr="00FA0AE4">
          <w:rPr>
            <w:rFonts w:ascii="仿宋_GB2312" w:eastAsia="仿宋_GB2312" w:hAnsi="黑体" w:cs="仿宋_GB2312" w:hint="eastAsia"/>
            <w:sz w:val="32"/>
            <w:szCs w:val="32"/>
          </w:rPr>
          <w:t>基本养老保险缴费</w:t>
        </w:r>
        <w:r w:rsidR="00FE142F">
          <w:rPr>
            <w:rFonts w:ascii="仿宋_GB2312" w:eastAsia="仿宋_GB2312" w:hAnsi="黑体" w:cs="仿宋_GB2312" w:hint="eastAsia"/>
            <w:sz w:val="32"/>
            <w:szCs w:val="32"/>
          </w:rPr>
          <w:t>也随之增加</w:t>
        </w:r>
      </w:ins>
      <w:ins w:id="202" w:author="Administrator" w:date="2021-02-19T11:56:00Z">
        <w:r w:rsidR="00FA0AE4">
          <w:rPr>
            <w:rFonts w:ascii="仿宋_GB2312" w:eastAsia="仿宋_GB2312" w:hAnsi="黑体" w:hint="eastAsia"/>
            <w:sz w:val="32"/>
            <w:szCs w:val="32"/>
          </w:rPr>
          <w:t>。</w:t>
        </w:r>
      </w:ins>
    </w:p>
    <w:p w:rsidR="00FA0AE4" w:rsidRDefault="00286344">
      <w:pPr>
        <w:ind w:firstLineChars="200" w:firstLine="640"/>
        <w:rPr>
          <w:ins w:id="203" w:author="Administrator" w:date="2021-02-19T11:57:00Z"/>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w:t>
      </w:r>
      <w:ins w:id="204" w:author="Administrator" w:date="2021-02-19T11:56:00Z">
        <w:r w:rsidR="00FA0AE4" w:rsidRPr="00FA0AE4">
          <w:rPr>
            <w:rFonts w:ascii="仿宋_GB2312" w:eastAsia="仿宋_GB2312" w:hAnsi="黑体" w:cs="仿宋_GB2312" w:hint="eastAsia"/>
            <w:sz w:val="32"/>
            <w:szCs w:val="32"/>
          </w:rPr>
          <w:t>卫生健康支出</w:t>
        </w:r>
      </w:ins>
      <w:del w:id="205" w:author="Administrator" w:date="2021-02-19T11:56:00Z">
        <w:r w:rsidDel="00FA0AE4">
          <w:rPr>
            <w:rFonts w:ascii="仿宋_GB2312" w:eastAsia="仿宋_GB2312" w:hAnsi="黑体" w:cs="仿宋_GB2312" w:hint="eastAsia"/>
            <w:sz w:val="32"/>
            <w:szCs w:val="32"/>
          </w:rPr>
          <w:delText>一般公共服务</w:delText>
        </w:r>
      </w:del>
      <w:r>
        <w:rPr>
          <w:rFonts w:ascii="仿宋_GB2312" w:eastAsia="仿宋_GB2312" w:hAnsi="黑体" w:cs="仿宋_GB2312" w:hint="eastAsia"/>
          <w:sz w:val="32"/>
          <w:szCs w:val="32"/>
        </w:rPr>
        <w:t>（类）</w:t>
      </w:r>
      <w:ins w:id="206" w:author="Administrator" w:date="2021-02-19T11:56:00Z">
        <w:r w:rsidR="00FA0AE4" w:rsidRPr="00FA0AE4">
          <w:rPr>
            <w:rFonts w:ascii="仿宋_GB2312" w:eastAsia="仿宋_GB2312" w:hAnsi="黑体" w:cs="仿宋_GB2312" w:hint="eastAsia"/>
            <w:sz w:val="32"/>
            <w:szCs w:val="32"/>
          </w:rPr>
          <w:t>行政事业单位医疗</w:t>
        </w:r>
      </w:ins>
      <w:del w:id="207" w:author="Administrator" w:date="2021-02-19T11:56:00Z">
        <w:r w:rsidDel="00FA0AE4">
          <w:rPr>
            <w:rFonts w:ascii="仿宋_GB2312" w:eastAsia="仿宋_GB2312" w:hAnsi="黑体" w:cs="仿宋_GB2312" w:hint="eastAsia"/>
            <w:sz w:val="32"/>
            <w:szCs w:val="32"/>
          </w:rPr>
          <w:delText>人大事务</w:delText>
        </w:r>
      </w:del>
      <w:r>
        <w:rPr>
          <w:rFonts w:ascii="仿宋_GB2312" w:eastAsia="仿宋_GB2312" w:hAnsi="黑体" w:cs="仿宋_GB2312" w:hint="eastAsia"/>
          <w:sz w:val="32"/>
          <w:szCs w:val="32"/>
        </w:rPr>
        <w:t>（款）</w:t>
      </w:r>
      <w:ins w:id="208" w:author="Administrator" w:date="2021-02-19T11:56:00Z">
        <w:r w:rsidR="00FA0AE4" w:rsidRPr="00FA0AE4">
          <w:rPr>
            <w:rFonts w:ascii="仿宋_GB2312" w:eastAsia="仿宋_GB2312" w:hAnsi="黑体" w:cs="仿宋_GB2312" w:hint="eastAsia"/>
            <w:sz w:val="32"/>
            <w:szCs w:val="32"/>
          </w:rPr>
          <w:t>事业</w:t>
        </w:r>
        <w:r w:rsidR="00FA0AE4" w:rsidRPr="00FA0AE4">
          <w:rPr>
            <w:rFonts w:ascii="仿宋_GB2312" w:eastAsia="仿宋_GB2312" w:hAnsi="黑体" w:cs="仿宋_GB2312" w:hint="eastAsia"/>
            <w:sz w:val="32"/>
            <w:szCs w:val="32"/>
          </w:rPr>
          <w:lastRenderedPageBreak/>
          <w:t>单位医疗</w:t>
        </w:r>
      </w:ins>
      <w:del w:id="209" w:author="Administrator" w:date="2021-02-19T11:56:00Z">
        <w:r w:rsidDel="00FA0AE4">
          <w:rPr>
            <w:rFonts w:ascii="仿宋_GB2312" w:eastAsia="仿宋_GB2312" w:hAnsi="黑体" w:cs="仿宋_GB2312" w:hint="eastAsia"/>
            <w:sz w:val="32"/>
            <w:szCs w:val="32"/>
          </w:rPr>
          <w:delText>一般行政管理事务</w:delText>
        </w:r>
      </w:del>
      <w:r>
        <w:rPr>
          <w:rFonts w:ascii="仿宋_GB2312" w:eastAsia="仿宋_GB2312" w:hAnsi="黑体" w:cs="仿宋_GB2312" w:hint="eastAsia"/>
          <w:sz w:val="32"/>
          <w:szCs w:val="32"/>
        </w:rPr>
        <w:t>（项</w:t>
      </w:r>
      <w:del w:id="210" w:author="Administrator" w:date="2021-02-19T11:57:00Z">
        <w:r w:rsidDel="00FA0AE4">
          <w:rPr>
            <w:rFonts w:ascii="仿宋_GB2312" w:eastAsia="仿宋_GB2312" w:hAnsi="黑体" w:cs="仿宋_GB2312" w:hint="eastAsia"/>
            <w:sz w:val="32"/>
            <w:szCs w:val="32"/>
          </w:rPr>
          <w:delText>）××</w:delText>
        </w:r>
      </w:del>
      <w:ins w:id="211" w:author="Administrator" w:date="2021-02-19T11:57:00Z">
        <w:r w:rsidR="00FA0AE4">
          <w:rPr>
            <w:rFonts w:ascii="仿宋_GB2312" w:eastAsia="仿宋_GB2312" w:hAnsi="黑体" w:cs="仿宋_GB2312" w:hint="eastAsia"/>
            <w:sz w:val="32"/>
            <w:szCs w:val="32"/>
          </w:rPr>
          <w:t>）2021</w:t>
        </w:r>
      </w:ins>
      <w:r>
        <w:rPr>
          <w:rFonts w:ascii="仿宋_GB2312" w:eastAsia="仿宋_GB2312" w:hAnsi="黑体" w:hint="eastAsia"/>
          <w:sz w:val="32"/>
          <w:szCs w:val="32"/>
        </w:rPr>
        <w:t>年预算数为</w:t>
      </w:r>
      <w:del w:id="212" w:author="Administrator" w:date="2021-02-19T11:57:00Z">
        <w:r w:rsidDel="00FA0AE4">
          <w:rPr>
            <w:rFonts w:ascii="仿宋_GB2312" w:eastAsia="仿宋_GB2312" w:hAnsi="黑体" w:cs="仿宋_GB2312" w:hint="eastAsia"/>
            <w:sz w:val="32"/>
            <w:szCs w:val="32"/>
          </w:rPr>
          <w:delText>××</w:delText>
        </w:r>
      </w:del>
      <w:ins w:id="213" w:author="Administrator" w:date="2021-02-19T11:57:00Z">
        <w:r w:rsidR="00FA0AE4">
          <w:rPr>
            <w:rFonts w:ascii="仿宋_GB2312" w:eastAsia="仿宋_GB2312" w:hAnsi="黑体" w:cs="仿宋_GB2312" w:hint="eastAsia"/>
            <w:sz w:val="32"/>
            <w:szCs w:val="32"/>
          </w:rPr>
          <w:t>14.04</w:t>
        </w:r>
      </w:ins>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del w:id="214" w:author="Administrator" w:date="2021-02-19T11:57:00Z">
        <w:r w:rsidDel="00FA0AE4">
          <w:rPr>
            <w:rFonts w:ascii="仿宋_GB2312" w:eastAsia="仿宋_GB2312" w:hAnsi="黑体" w:cs="仿宋_GB2312" w:hint="eastAsia"/>
            <w:sz w:val="32"/>
            <w:szCs w:val="32"/>
          </w:rPr>
          <w:delText>/减少/持平××</w:delText>
        </w:r>
      </w:del>
      <w:ins w:id="215" w:author="Administrator" w:date="2021-02-19T11:57:00Z">
        <w:r w:rsidR="00FA0AE4">
          <w:rPr>
            <w:rFonts w:ascii="仿宋_GB2312" w:eastAsia="仿宋_GB2312" w:hAnsi="黑体" w:cs="仿宋_GB2312" w:hint="eastAsia"/>
            <w:sz w:val="32"/>
            <w:szCs w:val="32"/>
          </w:rPr>
          <w:t>1.45</w:t>
        </w:r>
      </w:ins>
      <w:r>
        <w:rPr>
          <w:rFonts w:ascii="仿宋_GB2312" w:eastAsia="仿宋_GB2312" w:hAnsi="黑体" w:hint="eastAsia"/>
          <w:sz w:val="32"/>
          <w:szCs w:val="32"/>
        </w:rPr>
        <w:t>万元，主要是</w:t>
      </w:r>
      <w:ins w:id="216" w:author="Administrator" w:date="2021-02-19T11:57:00Z">
        <w:r w:rsidR="00FA0AE4">
          <w:rPr>
            <w:rFonts w:ascii="仿宋_GB2312" w:eastAsia="仿宋_GB2312" w:hAnsi="黑体" w:hint="eastAsia"/>
            <w:sz w:val="32"/>
            <w:szCs w:val="32"/>
          </w:rPr>
          <w:t>人员增加</w:t>
        </w:r>
      </w:ins>
      <w:ins w:id="217" w:author="Administrator" w:date="2021-02-19T15:59:00Z">
        <w:r w:rsidR="00FE142F">
          <w:rPr>
            <w:rFonts w:ascii="仿宋_GB2312" w:eastAsia="仿宋_GB2312" w:hAnsi="黑体" w:cs="仿宋_GB2312" w:hint="eastAsia"/>
            <w:sz w:val="32"/>
            <w:szCs w:val="32"/>
          </w:rPr>
          <w:t>医疗</w:t>
        </w:r>
        <w:r w:rsidR="00FE142F" w:rsidRPr="00652D0A">
          <w:rPr>
            <w:rFonts w:ascii="仿宋_GB2312" w:eastAsia="仿宋_GB2312" w:hAnsi="黑体" w:cs="仿宋_GB2312" w:hint="eastAsia"/>
            <w:sz w:val="32"/>
            <w:szCs w:val="32"/>
          </w:rPr>
          <w:t>保险缴费</w:t>
        </w:r>
        <w:r w:rsidR="00FE142F">
          <w:rPr>
            <w:rFonts w:ascii="仿宋_GB2312" w:eastAsia="仿宋_GB2312" w:hAnsi="黑体" w:cs="仿宋_GB2312" w:hint="eastAsia"/>
            <w:sz w:val="32"/>
            <w:szCs w:val="32"/>
          </w:rPr>
          <w:t>也随之增加</w:t>
        </w:r>
      </w:ins>
      <w:ins w:id="218" w:author="Administrator" w:date="2021-02-19T11:57:00Z">
        <w:r w:rsidR="00FA0AE4">
          <w:rPr>
            <w:rFonts w:ascii="仿宋_GB2312" w:eastAsia="仿宋_GB2312" w:hAnsi="黑体" w:hint="eastAsia"/>
            <w:sz w:val="32"/>
            <w:szCs w:val="32"/>
          </w:rPr>
          <w:t>。</w:t>
        </w:r>
      </w:ins>
    </w:p>
    <w:p w:rsidR="00FA0AE4" w:rsidRDefault="00FA0AE4" w:rsidP="00FA0AE4">
      <w:pPr>
        <w:ind w:firstLineChars="200" w:firstLine="640"/>
        <w:rPr>
          <w:ins w:id="219" w:author="Administrator" w:date="2021-02-19T11:59:00Z"/>
          <w:rFonts w:ascii="仿宋_GB2312" w:eastAsia="仿宋_GB2312" w:hAnsi="黑体"/>
          <w:sz w:val="32"/>
          <w:szCs w:val="32"/>
        </w:rPr>
      </w:pPr>
      <w:ins w:id="220" w:author="Administrator" w:date="2021-02-19T11:58:00Z">
        <w:r>
          <w:rPr>
            <w:rFonts w:ascii="仿宋_GB2312" w:eastAsia="仿宋_GB2312" w:hAnsi="黑体" w:hint="eastAsia"/>
            <w:sz w:val="32"/>
            <w:szCs w:val="32"/>
          </w:rPr>
          <w:t>3</w:t>
        </w:r>
      </w:ins>
      <w:ins w:id="221" w:author="Administrator" w:date="2021-02-19T11:57:00Z">
        <w:r>
          <w:rPr>
            <w:rFonts w:ascii="仿宋_GB2312" w:eastAsia="仿宋_GB2312" w:hAnsi="黑体" w:hint="eastAsia"/>
            <w:sz w:val="32"/>
            <w:szCs w:val="32"/>
          </w:rPr>
          <w:t>.</w:t>
        </w:r>
        <w:r>
          <w:rPr>
            <w:rFonts w:ascii="仿宋_GB2312" w:eastAsia="仿宋_GB2312" w:hAnsi="黑体" w:cs="仿宋_GB2312" w:hint="eastAsia"/>
            <w:sz w:val="32"/>
            <w:szCs w:val="32"/>
          </w:rPr>
          <w:t xml:space="preserve"> </w:t>
        </w:r>
      </w:ins>
      <w:ins w:id="222" w:author="Administrator" w:date="2021-02-19T11:58:00Z">
        <w:r w:rsidRPr="00FA0AE4">
          <w:rPr>
            <w:rFonts w:ascii="仿宋_GB2312" w:eastAsia="仿宋_GB2312" w:hAnsi="黑体" w:cs="仿宋_GB2312" w:hint="eastAsia"/>
            <w:sz w:val="32"/>
            <w:szCs w:val="32"/>
          </w:rPr>
          <w:t>农林水支出</w:t>
        </w:r>
      </w:ins>
      <w:ins w:id="223" w:author="Administrator" w:date="2021-02-19T11:57:00Z">
        <w:r>
          <w:rPr>
            <w:rFonts w:ascii="仿宋_GB2312" w:eastAsia="仿宋_GB2312" w:hAnsi="黑体" w:cs="仿宋_GB2312" w:hint="eastAsia"/>
            <w:sz w:val="32"/>
            <w:szCs w:val="32"/>
          </w:rPr>
          <w:t>（类）</w:t>
        </w:r>
      </w:ins>
      <w:ins w:id="224" w:author="Administrator" w:date="2021-02-19T11:58:00Z">
        <w:r w:rsidRPr="00FA0AE4">
          <w:rPr>
            <w:rFonts w:ascii="仿宋_GB2312" w:eastAsia="仿宋_GB2312" w:hAnsi="黑体" w:cs="仿宋_GB2312" w:hint="eastAsia"/>
            <w:sz w:val="32"/>
            <w:szCs w:val="32"/>
          </w:rPr>
          <w:t>农业农村</w:t>
        </w:r>
      </w:ins>
      <w:ins w:id="225" w:author="Administrator" w:date="2021-02-19T11:57:00Z">
        <w:r>
          <w:rPr>
            <w:rFonts w:ascii="仿宋_GB2312" w:eastAsia="仿宋_GB2312" w:hAnsi="黑体" w:cs="仿宋_GB2312" w:hint="eastAsia"/>
            <w:sz w:val="32"/>
            <w:szCs w:val="32"/>
          </w:rPr>
          <w:t>（款）</w:t>
        </w:r>
      </w:ins>
      <w:ins w:id="226" w:author="Administrator" w:date="2021-02-19T11:58:00Z">
        <w:r w:rsidRPr="00FA0AE4">
          <w:rPr>
            <w:rFonts w:ascii="仿宋_GB2312" w:eastAsia="仿宋_GB2312" w:hAnsi="黑体" w:cs="仿宋_GB2312" w:hint="eastAsia"/>
            <w:sz w:val="32"/>
            <w:szCs w:val="32"/>
          </w:rPr>
          <w:t>事业运行</w:t>
        </w:r>
      </w:ins>
      <w:ins w:id="227" w:author="Administrator" w:date="2021-02-19T11:57:00Z">
        <w:r>
          <w:rPr>
            <w:rFonts w:ascii="仿宋_GB2312" w:eastAsia="仿宋_GB2312" w:hAnsi="黑体" w:cs="仿宋_GB2312" w:hint="eastAsia"/>
            <w:sz w:val="32"/>
            <w:szCs w:val="32"/>
          </w:rPr>
          <w:t>（项）2021</w:t>
        </w:r>
        <w:r>
          <w:rPr>
            <w:rFonts w:ascii="仿宋_GB2312" w:eastAsia="仿宋_GB2312" w:hAnsi="黑体" w:hint="eastAsia"/>
            <w:sz w:val="32"/>
            <w:szCs w:val="32"/>
          </w:rPr>
          <w:t>年预算数为</w:t>
        </w:r>
      </w:ins>
      <w:ins w:id="228" w:author="Administrator" w:date="2021-02-19T11:59:00Z">
        <w:r>
          <w:rPr>
            <w:rFonts w:ascii="仿宋_GB2312" w:eastAsia="仿宋_GB2312" w:hAnsi="黑体" w:cs="仿宋_GB2312" w:hint="eastAsia"/>
            <w:sz w:val="32"/>
            <w:szCs w:val="32"/>
          </w:rPr>
          <w:t>289.54</w:t>
        </w:r>
      </w:ins>
      <w:ins w:id="229" w:author="Administrator" w:date="2021-02-19T11:57:00Z">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ins>
      <w:ins w:id="230" w:author="Administrator" w:date="2021-02-19T11:59:00Z">
        <w:r>
          <w:rPr>
            <w:rFonts w:ascii="仿宋_GB2312" w:eastAsia="仿宋_GB2312" w:hAnsi="黑体" w:cs="仿宋_GB2312" w:hint="eastAsia"/>
            <w:sz w:val="32"/>
            <w:szCs w:val="32"/>
          </w:rPr>
          <w:t>23.17</w:t>
        </w:r>
      </w:ins>
      <w:ins w:id="231" w:author="Administrator" w:date="2021-02-19T11:57:00Z">
        <w:r>
          <w:rPr>
            <w:rFonts w:ascii="仿宋_GB2312" w:eastAsia="仿宋_GB2312" w:hAnsi="黑体" w:hint="eastAsia"/>
            <w:sz w:val="32"/>
            <w:szCs w:val="32"/>
          </w:rPr>
          <w:t>万元，主要是人员增加</w:t>
        </w:r>
      </w:ins>
      <w:ins w:id="232" w:author="Administrator" w:date="2021-02-19T16:00:00Z">
        <w:r w:rsidR="00FE142F">
          <w:rPr>
            <w:rFonts w:ascii="仿宋_GB2312" w:eastAsia="仿宋_GB2312" w:hAnsi="黑体" w:hint="eastAsia"/>
            <w:sz w:val="32"/>
            <w:szCs w:val="32"/>
          </w:rPr>
          <w:t>工资福利</w:t>
        </w:r>
        <w:r w:rsidR="00FE142F">
          <w:rPr>
            <w:rFonts w:ascii="仿宋_GB2312" w:eastAsia="仿宋_GB2312" w:hAnsi="黑体" w:cs="仿宋_GB2312" w:hint="eastAsia"/>
            <w:sz w:val="32"/>
            <w:szCs w:val="32"/>
          </w:rPr>
          <w:t>也随之增加</w:t>
        </w:r>
      </w:ins>
      <w:ins w:id="233" w:author="Administrator" w:date="2021-02-19T11:57:00Z">
        <w:r>
          <w:rPr>
            <w:rFonts w:ascii="仿宋_GB2312" w:eastAsia="仿宋_GB2312" w:hAnsi="黑体" w:hint="eastAsia"/>
            <w:sz w:val="32"/>
            <w:szCs w:val="32"/>
          </w:rPr>
          <w:t>。</w:t>
        </w:r>
      </w:ins>
    </w:p>
    <w:p w:rsidR="00FA0AE4" w:rsidRDefault="00FA0AE4" w:rsidP="00FA0AE4">
      <w:pPr>
        <w:ind w:firstLineChars="200" w:firstLine="640"/>
        <w:rPr>
          <w:ins w:id="234" w:author="Administrator" w:date="2021-02-19T12:02:00Z"/>
          <w:rFonts w:ascii="仿宋_GB2312" w:eastAsia="仿宋_GB2312" w:hAnsi="黑体"/>
          <w:sz w:val="32"/>
          <w:szCs w:val="32"/>
        </w:rPr>
      </w:pPr>
      <w:ins w:id="235" w:author="Administrator" w:date="2021-02-19T12:00:00Z">
        <w:r>
          <w:rPr>
            <w:rFonts w:ascii="仿宋_GB2312" w:eastAsia="仿宋_GB2312" w:hAnsi="黑体" w:hint="eastAsia"/>
            <w:sz w:val="32"/>
            <w:szCs w:val="32"/>
          </w:rPr>
          <w:t>4.</w:t>
        </w:r>
        <w:r>
          <w:rPr>
            <w:rFonts w:ascii="仿宋_GB2312" w:eastAsia="仿宋_GB2312" w:hAnsi="黑体" w:cs="仿宋_GB2312" w:hint="eastAsia"/>
            <w:sz w:val="32"/>
            <w:szCs w:val="32"/>
          </w:rPr>
          <w:t xml:space="preserve"> </w:t>
        </w:r>
        <w:r w:rsidRPr="00FA0AE4">
          <w:rPr>
            <w:rFonts w:ascii="仿宋_GB2312" w:eastAsia="仿宋_GB2312" w:hAnsi="黑体" w:cs="仿宋_GB2312" w:hint="eastAsia"/>
            <w:sz w:val="32"/>
            <w:szCs w:val="32"/>
          </w:rPr>
          <w:t>农林水支出</w:t>
        </w:r>
        <w:r>
          <w:rPr>
            <w:rFonts w:ascii="仿宋_GB2312" w:eastAsia="仿宋_GB2312" w:hAnsi="黑体" w:cs="仿宋_GB2312" w:hint="eastAsia"/>
            <w:sz w:val="32"/>
            <w:szCs w:val="32"/>
          </w:rPr>
          <w:t>（类）</w:t>
        </w:r>
        <w:r w:rsidRPr="00FA0AE4">
          <w:rPr>
            <w:rFonts w:ascii="仿宋_GB2312" w:eastAsia="仿宋_GB2312" w:hAnsi="黑体" w:cs="仿宋_GB2312" w:hint="eastAsia"/>
            <w:sz w:val="32"/>
            <w:szCs w:val="32"/>
          </w:rPr>
          <w:t>农业农村</w:t>
        </w:r>
        <w:r>
          <w:rPr>
            <w:rFonts w:ascii="仿宋_GB2312" w:eastAsia="仿宋_GB2312" w:hAnsi="黑体" w:cs="仿宋_GB2312" w:hint="eastAsia"/>
            <w:sz w:val="32"/>
            <w:szCs w:val="32"/>
          </w:rPr>
          <w:t>（款）</w:t>
        </w:r>
        <w:r w:rsidRPr="00FA0AE4">
          <w:rPr>
            <w:rFonts w:ascii="仿宋_GB2312" w:eastAsia="仿宋_GB2312" w:hAnsi="黑体" w:cs="仿宋_GB2312" w:hint="eastAsia"/>
            <w:sz w:val="32"/>
            <w:szCs w:val="32"/>
          </w:rPr>
          <w:t>科技转化与推广服务</w:t>
        </w:r>
        <w:r>
          <w:rPr>
            <w:rFonts w:ascii="仿宋_GB2312" w:eastAsia="仿宋_GB2312" w:hAnsi="黑体" w:cs="仿宋_GB2312" w:hint="eastAsia"/>
            <w:sz w:val="32"/>
            <w:szCs w:val="32"/>
          </w:rPr>
          <w:t>（项）2021</w:t>
        </w:r>
        <w:r>
          <w:rPr>
            <w:rFonts w:ascii="仿宋_GB2312" w:eastAsia="仿宋_GB2312" w:hAnsi="黑体" w:hint="eastAsia"/>
            <w:sz w:val="32"/>
            <w:szCs w:val="32"/>
          </w:rPr>
          <w:t>年预算数为</w:t>
        </w:r>
        <w:r>
          <w:rPr>
            <w:rFonts w:ascii="仿宋_GB2312" w:eastAsia="仿宋_GB2312" w:hAnsi="黑体" w:cs="仿宋_GB2312" w:hint="eastAsia"/>
            <w:sz w:val="32"/>
            <w:szCs w:val="32"/>
          </w:rPr>
          <w:t>321</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减少7</w:t>
        </w:r>
        <w:r>
          <w:rPr>
            <w:rFonts w:ascii="仿宋_GB2312" w:eastAsia="仿宋_GB2312" w:hAnsi="黑体" w:hint="eastAsia"/>
            <w:sz w:val="32"/>
            <w:szCs w:val="32"/>
          </w:rPr>
          <w:t>万元，主要是</w:t>
        </w:r>
      </w:ins>
      <w:ins w:id="236" w:author="Administrator" w:date="2021-02-19T12:02:00Z">
        <w:r w:rsidRPr="00FA0AE4">
          <w:rPr>
            <w:rFonts w:ascii="仿宋_GB2312" w:eastAsia="仿宋_GB2312" w:hAnsi="黑体" w:hint="eastAsia"/>
            <w:sz w:val="32"/>
            <w:szCs w:val="32"/>
          </w:rPr>
          <w:t>信息系统运行维护</w:t>
        </w:r>
        <w:r>
          <w:rPr>
            <w:rFonts w:ascii="仿宋_GB2312" w:eastAsia="仿宋_GB2312" w:hAnsi="黑体" w:hint="eastAsia"/>
            <w:sz w:val="32"/>
            <w:szCs w:val="32"/>
          </w:rPr>
          <w:t>项目由</w:t>
        </w:r>
        <w:r w:rsidRPr="00FA0AE4">
          <w:rPr>
            <w:rFonts w:ascii="仿宋_GB2312" w:eastAsia="仿宋_GB2312" w:hAnsi="黑体" w:hint="eastAsia"/>
            <w:sz w:val="32"/>
            <w:szCs w:val="32"/>
          </w:rPr>
          <w:t>省现代农业检验检测预警防控中心</w:t>
        </w:r>
        <w:r>
          <w:rPr>
            <w:rFonts w:ascii="仿宋_GB2312" w:eastAsia="仿宋_GB2312" w:hAnsi="黑体" w:hint="eastAsia"/>
            <w:sz w:val="32"/>
            <w:szCs w:val="32"/>
          </w:rPr>
          <w:t>统一支出</w:t>
        </w:r>
      </w:ins>
      <w:ins w:id="237" w:author="Administrator" w:date="2021-02-19T12:00:00Z">
        <w:r>
          <w:rPr>
            <w:rFonts w:ascii="仿宋_GB2312" w:eastAsia="仿宋_GB2312" w:hAnsi="黑体" w:hint="eastAsia"/>
            <w:sz w:val="32"/>
            <w:szCs w:val="32"/>
          </w:rPr>
          <w:t>。</w:t>
        </w:r>
      </w:ins>
    </w:p>
    <w:p w:rsidR="00FA0AE4" w:rsidRDefault="00FA0AE4" w:rsidP="00FA0AE4">
      <w:pPr>
        <w:ind w:firstLineChars="200" w:firstLine="640"/>
        <w:rPr>
          <w:ins w:id="238" w:author="Administrator" w:date="2021-02-19T12:03:00Z"/>
          <w:rFonts w:ascii="仿宋_GB2312" w:eastAsia="仿宋_GB2312" w:hAnsi="黑体"/>
          <w:sz w:val="32"/>
          <w:szCs w:val="32"/>
        </w:rPr>
      </w:pPr>
      <w:ins w:id="239" w:author="Administrator" w:date="2021-02-19T12:03:00Z">
        <w:r>
          <w:rPr>
            <w:rFonts w:ascii="仿宋_GB2312" w:eastAsia="仿宋_GB2312" w:hAnsi="黑体" w:hint="eastAsia"/>
            <w:sz w:val="32"/>
            <w:szCs w:val="32"/>
          </w:rPr>
          <w:t>5.</w:t>
        </w:r>
        <w:r>
          <w:rPr>
            <w:rFonts w:ascii="仿宋_GB2312" w:eastAsia="仿宋_GB2312" w:hAnsi="黑体" w:cs="仿宋_GB2312" w:hint="eastAsia"/>
            <w:sz w:val="32"/>
            <w:szCs w:val="32"/>
          </w:rPr>
          <w:t xml:space="preserve"> </w:t>
        </w:r>
        <w:r w:rsidRPr="00FA0AE4">
          <w:rPr>
            <w:rFonts w:ascii="仿宋_GB2312" w:eastAsia="仿宋_GB2312" w:hAnsi="黑体" w:cs="仿宋_GB2312" w:hint="eastAsia"/>
            <w:sz w:val="32"/>
            <w:szCs w:val="32"/>
          </w:rPr>
          <w:t>农林水支出</w:t>
        </w:r>
        <w:r>
          <w:rPr>
            <w:rFonts w:ascii="仿宋_GB2312" w:eastAsia="仿宋_GB2312" w:hAnsi="黑体" w:cs="仿宋_GB2312" w:hint="eastAsia"/>
            <w:sz w:val="32"/>
            <w:szCs w:val="32"/>
          </w:rPr>
          <w:t>（类）</w:t>
        </w:r>
        <w:r w:rsidRPr="00FA0AE4">
          <w:rPr>
            <w:rFonts w:ascii="仿宋_GB2312" w:eastAsia="仿宋_GB2312" w:hAnsi="黑体" w:cs="仿宋_GB2312" w:hint="eastAsia"/>
            <w:sz w:val="32"/>
            <w:szCs w:val="32"/>
          </w:rPr>
          <w:t>农业农村</w:t>
        </w:r>
        <w:r>
          <w:rPr>
            <w:rFonts w:ascii="仿宋_GB2312" w:eastAsia="仿宋_GB2312" w:hAnsi="黑体" w:cs="仿宋_GB2312" w:hint="eastAsia"/>
            <w:sz w:val="32"/>
            <w:szCs w:val="32"/>
          </w:rPr>
          <w:t>（款）</w:t>
        </w:r>
        <w:r w:rsidRPr="00FA0AE4">
          <w:rPr>
            <w:rFonts w:ascii="仿宋_GB2312" w:eastAsia="仿宋_GB2312" w:hAnsi="黑体" w:cs="仿宋_GB2312" w:hint="eastAsia"/>
            <w:sz w:val="32"/>
            <w:szCs w:val="32"/>
          </w:rPr>
          <w:t>农业生产发展</w:t>
        </w:r>
        <w:r>
          <w:rPr>
            <w:rFonts w:ascii="仿宋_GB2312" w:eastAsia="仿宋_GB2312" w:hAnsi="黑体" w:cs="仿宋_GB2312" w:hint="eastAsia"/>
            <w:sz w:val="32"/>
            <w:szCs w:val="32"/>
          </w:rPr>
          <w:t>（项）2021</w:t>
        </w:r>
        <w:r>
          <w:rPr>
            <w:rFonts w:ascii="仿宋_GB2312" w:eastAsia="仿宋_GB2312" w:hAnsi="黑体" w:hint="eastAsia"/>
            <w:sz w:val="32"/>
            <w:szCs w:val="32"/>
          </w:rPr>
          <w:t>年预算数为</w:t>
        </w:r>
        <w:r>
          <w:rPr>
            <w:rFonts w:ascii="仿宋_GB2312" w:eastAsia="仿宋_GB2312" w:hAnsi="黑体" w:cs="仿宋_GB2312" w:hint="eastAsia"/>
            <w:sz w:val="32"/>
            <w:szCs w:val="32"/>
          </w:rPr>
          <w:t>1000</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ins>
      <w:ins w:id="240" w:author="Administrator" w:date="2021-02-19T12:04:00Z">
        <w:r>
          <w:rPr>
            <w:rFonts w:ascii="仿宋_GB2312" w:eastAsia="仿宋_GB2312" w:hAnsi="黑体" w:cs="仿宋_GB2312" w:hint="eastAsia"/>
            <w:sz w:val="32"/>
            <w:szCs w:val="32"/>
          </w:rPr>
          <w:t>1000</w:t>
        </w:r>
      </w:ins>
      <w:ins w:id="241" w:author="Administrator" w:date="2021-02-19T12:03:00Z">
        <w:r>
          <w:rPr>
            <w:rFonts w:ascii="仿宋_GB2312" w:eastAsia="仿宋_GB2312" w:hAnsi="黑体" w:hint="eastAsia"/>
            <w:sz w:val="32"/>
            <w:szCs w:val="32"/>
          </w:rPr>
          <w:t>万元，主要是</w:t>
        </w:r>
      </w:ins>
      <w:ins w:id="242" w:author="Administrator" w:date="2021-02-19T12:04:00Z">
        <w:r w:rsidRPr="00FA0AE4">
          <w:rPr>
            <w:rFonts w:ascii="仿宋_GB2312" w:eastAsia="仿宋_GB2312" w:hAnsi="黑体" w:cs="仿宋_GB2312" w:hint="eastAsia"/>
            <w:sz w:val="32"/>
            <w:szCs w:val="32"/>
          </w:rPr>
          <w:t>农业生产发展</w:t>
        </w:r>
        <w:r>
          <w:rPr>
            <w:rFonts w:ascii="仿宋_GB2312" w:eastAsia="仿宋_GB2312" w:hAnsi="黑体" w:cs="仿宋_GB2312" w:hint="eastAsia"/>
            <w:sz w:val="32"/>
            <w:szCs w:val="32"/>
          </w:rPr>
          <w:t>项目增加</w:t>
        </w:r>
      </w:ins>
      <w:ins w:id="243" w:author="Administrator" w:date="2021-02-19T12:03:00Z">
        <w:r>
          <w:rPr>
            <w:rFonts w:ascii="仿宋_GB2312" w:eastAsia="仿宋_GB2312" w:hAnsi="黑体" w:hint="eastAsia"/>
            <w:sz w:val="32"/>
            <w:szCs w:val="32"/>
          </w:rPr>
          <w:t>。</w:t>
        </w:r>
      </w:ins>
    </w:p>
    <w:p w:rsidR="00000000" w:rsidRDefault="00EE4927">
      <w:pPr>
        <w:ind w:firstLineChars="200" w:firstLine="640"/>
        <w:rPr>
          <w:rFonts w:ascii="仿宋_GB2312" w:eastAsia="仿宋_GB2312" w:hAnsi="黑体"/>
          <w:sz w:val="32"/>
          <w:szCs w:val="32"/>
        </w:rPr>
      </w:pPr>
      <w:ins w:id="244" w:author="Administrator" w:date="2021-02-19T12:04:00Z">
        <w:r>
          <w:rPr>
            <w:rFonts w:ascii="仿宋_GB2312" w:eastAsia="仿宋_GB2312" w:hAnsi="黑体" w:hint="eastAsia"/>
            <w:sz w:val="32"/>
            <w:szCs w:val="32"/>
          </w:rPr>
          <w:t>6.</w:t>
        </w:r>
        <w:r>
          <w:rPr>
            <w:rFonts w:ascii="仿宋_GB2312" w:eastAsia="仿宋_GB2312" w:hAnsi="黑体" w:cs="仿宋_GB2312" w:hint="eastAsia"/>
            <w:sz w:val="32"/>
            <w:szCs w:val="32"/>
          </w:rPr>
          <w:t xml:space="preserve"> </w:t>
        </w:r>
      </w:ins>
      <w:ins w:id="245" w:author="Administrator" w:date="2021-02-19T12:05:00Z">
        <w:r w:rsidRPr="00EE4927">
          <w:rPr>
            <w:rFonts w:ascii="仿宋_GB2312" w:eastAsia="仿宋_GB2312" w:hAnsi="黑体" w:cs="仿宋_GB2312" w:hint="eastAsia"/>
            <w:sz w:val="32"/>
            <w:szCs w:val="32"/>
          </w:rPr>
          <w:t>住房保障支出</w:t>
        </w:r>
      </w:ins>
      <w:ins w:id="246" w:author="Administrator" w:date="2021-02-19T12:04:00Z">
        <w:r>
          <w:rPr>
            <w:rFonts w:ascii="仿宋_GB2312" w:eastAsia="仿宋_GB2312" w:hAnsi="黑体" w:cs="仿宋_GB2312" w:hint="eastAsia"/>
            <w:sz w:val="32"/>
            <w:szCs w:val="32"/>
          </w:rPr>
          <w:t>（类）</w:t>
        </w:r>
      </w:ins>
      <w:ins w:id="247" w:author="Administrator" w:date="2021-02-19T12:05:00Z">
        <w:r w:rsidRPr="00EE4927">
          <w:rPr>
            <w:rFonts w:ascii="仿宋_GB2312" w:eastAsia="仿宋_GB2312" w:hAnsi="黑体" w:cs="仿宋_GB2312" w:hint="eastAsia"/>
            <w:sz w:val="32"/>
            <w:szCs w:val="32"/>
          </w:rPr>
          <w:t>住房改革支出</w:t>
        </w:r>
      </w:ins>
      <w:ins w:id="248" w:author="Administrator" w:date="2021-02-19T12:04:00Z">
        <w:r>
          <w:rPr>
            <w:rFonts w:ascii="仿宋_GB2312" w:eastAsia="仿宋_GB2312" w:hAnsi="黑体" w:cs="仿宋_GB2312" w:hint="eastAsia"/>
            <w:sz w:val="32"/>
            <w:szCs w:val="32"/>
          </w:rPr>
          <w:t>（款）</w:t>
        </w:r>
      </w:ins>
      <w:ins w:id="249" w:author="Administrator" w:date="2021-02-19T12:05:00Z">
        <w:r w:rsidRPr="00EE4927">
          <w:rPr>
            <w:rFonts w:ascii="仿宋_GB2312" w:eastAsia="仿宋_GB2312" w:hAnsi="黑体" w:cs="仿宋_GB2312" w:hint="eastAsia"/>
            <w:sz w:val="32"/>
            <w:szCs w:val="32"/>
          </w:rPr>
          <w:t>住房公积金</w:t>
        </w:r>
      </w:ins>
      <w:ins w:id="250" w:author="Administrator" w:date="2021-02-19T12:04:00Z">
        <w:r>
          <w:rPr>
            <w:rFonts w:ascii="仿宋_GB2312" w:eastAsia="仿宋_GB2312" w:hAnsi="黑体" w:cs="仿宋_GB2312" w:hint="eastAsia"/>
            <w:sz w:val="32"/>
            <w:szCs w:val="32"/>
          </w:rPr>
          <w:t>（项）2021</w:t>
        </w:r>
        <w:r>
          <w:rPr>
            <w:rFonts w:ascii="仿宋_GB2312" w:eastAsia="仿宋_GB2312" w:hAnsi="黑体" w:hint="eastAsia"/>
            <w:sz w:val="32"/>
            <w:szCs w:val="32"/>
          </w:rPr>
          <w:t>年预算数为</w:t>
        </w:r>
      </w:ins>
      <w:ins w:id="251" w:author="Administrator" w:date="2021-02-19T12:05:00Z">
        <w:r>
          <w:rPr>
            <w:rFonts w:ascii="仿宋_GB2312" w:eastAsia="仿宋_GB2312" w:hAnsi="黑体" w:cs="仿宋_GB2312" w:hint="eastAsia"/>
            <w:sz w:val="32"/>
            <w:szCs w:val="32"/>
          </w:rPr>
          <w:t>21.40</w:t>
        </w:r>
      </w:ins>
      <w:ins w:id="252" w:author="Administrator" w:date="2021-02-19T12:04:00Z">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ins>
      <w:ins w:id="253" w:author="Administrator" w:date="2021-02-19T12:05:00Z">
        <w:r>
          <w:rPr>
            <w:rFonts w:ascii="仿宋_GB2312" w:eastAsia="仿宋_GB2312" w:hAnsi="黑体" w:cs="仿宋_GB2312" w:hint="eastAsia"/>
            <w:sz w:val="32"/>
            <w:szCs w:val="32"/>
          </w:rPr>
          <w:t>2.29</w:t>
        </w:r>
      </w:ins>
      <w:ins w:id="254" w:author="Administrator" w:date="2021-02-19T12:04:00Z">
        <w:r>
          <w:rPr>
            <w:rFonts w:ascii="仿宋_GB2312" w:eastAsia="仿宋_GB2312" w:hAnsi="黑体" w:hint="eastAsia"/>
            <w:sz w:val="32"/>
            <w:szCs w:val="32"/>
          </w:rPr>
          <w:t>万元，主要是</w:t>
        </w:r>
      </w:ins>
      <w:ins w:id="255" w:author="Administrator" w:date="2021-02-19T12:05:00Z">
        <w:r>
          <w:rPr>
            <w:rFonts w:ascii="仿宋_GB2312" w:eastAsia="仿宋_GB2312" w:hAnsi="黑体" w:hint="eastAsia"/>
            <w:sz w:val="32"/>
            <w:szCs w:val="32"/>
          </w:rPr>
          <w:t>人员增加</w:t>
        </w:r>
      </w:ins>
      <w:ins w:id="256" w:author="Administrator" w:date="2021-02-19T16:00:00Z">
        <w:r w:rsidR="00FE142F" w:rsidRPr="004C17D9">
          <w:rPr>
            <w:rFonts w:ascii="仿宋_GB2312" w:eastAsia="仿宋_GB2312" w:hAnsi="黑体" w:cs="仿宋_GB2312" w:hint="eastAsia"/>
            <w:sz w:val="32"/>
            <w:szCs w:val="32"/>
          </w:rPr>
          <w:t>住房公积金</w:t>
        </w:r>
        <w:r w:rsidR="00FE142F">
          <w:rPr>
            <w:rFonts w:ascii="仿宋_GB2312" w:eastAsia="仿宋_GB2312" w:hAnsi="黑体" w:cs="仿宋_GB2312" w:hint="eastAsia"/>
            <w:sz w:val="32"/>
            <w:szCs w:val="32"/>
          </w:rPr>
          <w:t>也随之增加</w:t>
        </w:r>
      </w:ins>
      <w:ins w:id="257" w:author="Administrator" w:date="2021-02-19T12:04:00Z">
        <w:r>
          <w:rPr>
            <w:rFonts w:ascii="仿宋_GB2312" w:eastAsia="仿宋_GB2312" w:hAnsi="黑体" w:hint="eastAsia"/>
            <w:sz w:val="32"/>
            <w:szCs w:val="32"/>
          </w:rPr>
          <w:t>。</w:t>
        </w:r>
      </w:ins>
      <w:del w:id="258" w:author="Administrator" w:date="2021-02-19T11:57:00Z">
        <w:r w:rsidR="00286344" w:rsidDel="00FA0AE4">
          <w:rPr>
            <w:rFonts w:ascii="仿宋_GB2312" w:eastAsia="仿宋_GB2312" w:hAnsi="黑体"/>
            <w:sz w:val="32"/>
            <w:szCs w:val="32"/>
          </w:rPr>
          <w:delText>……</w:delText>
        </w:r>
      </w:del>
    </w:p>
    <w:p w:rsidR="004B4574" w:rsidDel="00FA0AE4" w:rsidRDefault="00286344">
      <w:pPr>
        <w:ind w:firstLineChars="200" w:firstLine="640"/>
        <w:rPr>
          <w:del w:id="259" w:author="Administrator" w:date="2021-02-19T11:58:00Z"/>
          <w:rFonts w:ascii="仿宋_GB2312" w:eastAsia="仿宋_GB2312" w:hAnsi="黑体"/>
          <w:sz w:val="32"/>
          <w:szCs w:val="32"/>
        </w:rPr>
      </w:pPr>
      <w:del w:id="260" w:author="Administrator" w:date="2021-02-19T11:58:00Z">
        <w:r w:rsidDel="00FA0AE4">
          <w:rPr>
            <w:rFonts w:ascii="仿宋_GB2312" w:eastAsia="仿宋_GB2312" w:hAnsi="黑体" w:cs="仿宋_GB2312" w:hint="eastAsia"/>
            <w:sz w:val="32"/>
            <w:szCs w:val="32"/>
          </w:rPr>
          <w:delText>××××</w:delText>
        </w:r>
      </w:del>
    </w:p>
    <w:p w:rsidR="004B4574" w:rsidRDefault="00286344">
      <w:pPr>
        <w:ind w:firstLine="640"/>
        <w:rPr>
          <w:rFonts w:ascii="黑体" w:eastAsia="黑体" w:hAnsi="黑体"/>
          <w:sz w:val="32"/>
          <w:szCs w:val="32"/>
        </w:rPr>
      </w:pPr>
      <w:r>
        <w:rPr>
          <w:rFonts w:ascii="黑体" w:eastAsia="黑体" w:hAnsi="黑体" w:hint="eastAsia"/>
          <w:sz w:val="32"/>
          <w:szCs w:val="32"/>
        </w:rPr>
        <w:t>三、关</w:t>
      </w:r>
      <w:r w:rsidR="001627ED">
        <w:rPr>
          <w:rFonts w:ascii="黑体" w:eastAsia="黑体" w:hAnsi="黑体" w:hint="eastAsia"/>
          <w:sz w:val="32"/>
          <w:szCs w:val="32"/>
        </w:rPr>
        <w:t>于</w:t>
      </w:r>
      <w:del w:id="261" w:author="Administrator" w:date="2021-02-19T12:06:00Z">
        <w:r w:rsidR="001627ED" w:rsidRPr="001627ED">
          <w:rPr>
            <w:rFonts w:ascii="黑体" w:eastAsia="黑体" w:hAnsi="黑体" w:hint="eastAsia"/>
            <w:sz w:val="32"/>
            <w:szCs w:val="32"/>
            <w:rPrChange w:id="262" w:author="Administrator" w:date="2021-02-19T12:06:00Z">
              <w:rPr>
                <w:rFonts w:ascii="仿宋_GB2312" w:eastAsia="仿宋_GB2312" w:hAnsi="黑体" w:hint="eastAsia"/>
                <w:sz w:val="32"/>
                <w:szCs w:val="32"/>
              </w:rPr>
            </w:rPrChange>
          </w:rPr>
          <w:delText>××</w:delText>
        </w:r>
        <w:r w:rsidR="001627ED">
          <w:rPr>
            <w:rFonts w:ascii="黑体" w:eastAsia="黑体" w:hAnsi="黑体" w:hint="eastAsia"/>
            <w:sz w:val="32"/>
            <w:szCs w:val="32"/>
          </w:rPr>
          <w:delText>（部门或</w:delText>
        </w:r>
      </w:del>
      <w:ins w:id="263" w:author="Administrator" w:date="2021-02-19T12:06:00Z">
        <w:r w:rsidR="001627ED" w:rsidRPr="001627ED">
          <w:rPr>
            <w:rFonts w:ascii="黑体" w:eastAsia="黑体" w:hAnsi="黑体" w:hint="eastAsia"/>
            <w:sz w:val="32"/>
            <w:szCs w:val="32"/>
            <w:rPrChange w:id="264" w:author="Administrator" w:date="2021-02-19T12:06:00Z">
              <w:rPr>
                <w:rFonts w:ascii="仿宋_GB2312" w:eastAsia="仿宋_GB2312" w:hAnsi="黑体" w:hint="eastAsia"/>
                <w:sz w:val="32"/>
                <w:szCs w:val="32"/>
              </w:rPr>
            </w:rPrChange>
          </w:rPr>
          <w:t>省畜牧技术推广总站</w:t>
        </w:r>
      </w:ins>
      <w:del w:id="265" w:author="Administrator" w:date="2021-02-19T14:45:00Z">
        <w:r w:rsidR="001627ED">
          <w:rPr>
            <w:rFonts w:ascii="黑体" w:eastAsia="黑体" w:hAnsi="黑体" w:hint="eastAsia"/>
            <w:sz w:val="32"/>
            <w:szCs w:val="32"/>
          </w:rPr>
          <w:delText>单位</w:delText>
        </w:r>
      </w:del>
      <w:del w:id="266" w:author="Administrator" w:date="2021-02-19T12:06:00Z">
        <w:r w:rsidR="001627ED">
          <w:rPr>
            <w:rFonts w:ascii="黑体" w:eastAsia="黑体" w:hAnsi="黑体" w:hint="eastAsia"/>
            <w:sz w:val="32"/>
            <w:szCs w:val="32"/>
          </w:rPr>
          <w:delText>）</w:delText>
        </w:r>
        <w:r w:rsidR="001627ED" w:rsidRPr="001627ED">
          <w:rPr>
            <w:rFonts w:ascii="黑体" w:eastAsia="黑体" w:hAnsi="黑体" w:hint="eastAsia"/>
            <w:sz w:val="32"/>
            <w:szCs w:val="32"/>
            <w:rPrChange w:id="267" w:author="Administrator" w:date="2021-02-19T12:06:00Z">
              <w:rPr>
                <w:rFonts w:ascii="仿宋_GB2312" w:eastAsia="仿宋_GB2312" w:hAnsi="黑体" w:hint="eastAsia"/>
                <w:sz w:val="32"/>
                <w:szCs w:val="32"/>
              </w:rPr>
            </w:rPrChange>
          </w:rPr>
          <w:delText>××</w:delText>
        </w:r>
      </w:del>
      <w:ins w:id="268" w:author="Administrator" w:date="2021-02-19T12:06:00Z">
        <w:r w:rsidR="001627ED">
          <w:rPr>
            <w:rFonts w:ascii="黑体" w:eastAsia="黑体" w:hAnsi="黑体"/>
            <w:sz w:val="32"/>
            <w:szCs w:val="32"/>
          </w:rPr>
          <w:t>2021</w:t>
        </w:r>
      </w:ins>
      <w:r w:rsidR="001627ED">
        <w:rPr>
          <w:rFonts w:ascii="黑体" w:eastAsia="黑体" w:hAnsi="黑体" w:hint="eastAsia"/>
          <w:sz w:val="32"/>
          <w:szCs w:val="32"/>
        </w:rPr>
        <w:t>年一</w:t>
      </w:r>
      <w:r>
        <w:rPr>
          <w:rFonts w:ascii="黑体" w:eastAsia="黑体" w:hAnsi="黑体" w:hint="eastAsia"/>
          <w:sz w:val="32"/>
          <w:szCs w:val="32"/>
        </w:rPr>
        <w:t>般公共预算基本支出情况说明</w:t>
      </w:r>
    </w:p>
    <w:p w:rsidR="004B4574" w:rsidRDefault="00286344">
      <w:pPr>
        <w:ind w:firstLineChars="200" w:firstLine="640"/>
        <w:rPr>
          <w:rFonts w:ascii="仿宋_GB2312" w:eastAsia="仿宋_GB2312" w:hAnsi="黑体"/>
          <w:sz w:val="32"/>
          <w:szCs w:val="32"/>
        </w:rPr>
      </w:pPr>
      <w:del w:id="269" w:author="Administrator" w:date="2021-02-19T12:07:00Z">
        <w:r w:rsidDel="002F515A">
          <w:rPr>
            <w:rFonts w:ascii="仿宋_GB2312" w:eastAsia="仿宋_GB2312" w:hAnsi="黑体" w:hint="eastAsia"/>
            <w:sz w:val="32"/>
            <w:szCs w:val="32"/>
          </w:rPr>
          <w:delText>××（部门）</w:delText>
        </w:r>
        <w:r w:rsidDel="002F515A">
          <w:rPr>
            <w:rFonts w:ascii="仿宋_GB2312" w:eastAsia="仿宋_GB2312" w:hAnsi="黑体" w:cs="仿宋_GB2312" w:hint="eastAsia"/>
            <w:sz w:val="32"/>
            <w:szCs w:val="32"/>
          </w:rPr>
          <w:delText>××</w:delText>
        </w:r>
      </w:del>
      <w:ins w:id="270" w:author="Administrator" w:date="2021-02-19T12:07:00Z">
        <w:r w:rsidR="002F515A">
          <w:rPr>
            <w:rFonts w:ascii="仿宋_GB2312" w:eastAsia="仿宋_GB2312" w:hAnsi="黑体" w:hint="eastAsia"/>
            <w:sz w:val="32"/>
            <w:szCs w:val="32"/>
          </w:rPr>
          <w:t>2021</w:t>
        </w:r>
      </w:ins>
      <w:r>
        <w:rPr>
          <w:rFonts w:ascii="仿宋_GB2312" w:eastAsia="仿宋_GB2312" w:hAnsi="黑体" w:hint="eastAsia"/>
          <w:sz w:val="32"/>
          <w:szCs w:val="32"/>
        </w:rPr>
        <w:t>年一般公共预算基本支出为</w:t>
      </w:r>
      <w:del w:id="271" w:author="Administrator" w:date="2021-02-19T12:07:00Z">
        <w:r w:rsidDel="002F515A">
          <w:rPr>
            <w:rFonts w:ascii="仿宋_GB2312" w:eastAsia="仿宋_GB2312" w:hAnsi="黑体" w:cs="仿宋_GB2312" w:hint="eastAsia"/>
            <w:sz w:val="32"/>
            <w:szCs w:val="32"/>
          </w:rPr>
          <w:delText>××</w:delText>
        </w:r>
      </w:del>
      <w:ins w:id="272" w:author="Administrator" w:date="2021-02-19T12:08:00Z">
        <w:r w:rsidR="002F515A">
          <w:rPr>
            <w:rFonts w:ascii="仿宋_GB2312" w:eastAsia="仿宋_GB2312" w:hAnsi="黑体" w:cs="仿宋_GB2312" w:hint="eastAsia"/>
            <w:sz w:val="32"/>
            <w:szCs w:val="32"/>
          </w:rPr>
          <w:t>351.40</w:t>
        </w:r>
      </w:ins>
      <w:r>
        <w:rPr>
          <w:rFonts w:ascii="仿宋_GB2312" w:eastAsia="仿宋_GB2312" w:hAnsi="黑体" w:hint="eastAsia"/>
          <w:sz w:val="32"/>
          <w:szCs w:val="32"/>
        </w:rPr>
        <w:t>万元，其中：</w:t>
      </w:r>
    </w:p>
    <w:p w:rsidR="004B4574" w:rsidRDefault="00286344">
      <w:pPr>
        <w:ind w:firstLineChars="200" w:firstLine="640"/>
        <w:rPr>
          <w:rFonts w:ascii="仿宋_GB2312" w:eastAsia="仿宋_GB2312" w:hAnsi="黑体"/>
          <w:sz w:val="32"/>
          <w:szCs w:val="32"/>
        </w:rPr>
      </w:pPr>
      <w:r>
        <w:rPr>
          <w:rFonts w:ascii="仿宋_GB2312" w:eastAsia="仿宋_GB2312" w:hAnsi="黑体" w:hint="eastAsia"/>
          <w:sz w:val="32"/>
          <w:szCs w:val="32"/>
        </w:rPr>
        <w:t>人员经费</w:t>
      </w:r>
      <w:del w:id="273" w:author="Administrator" w:date="2021-02-19T12:08:00Z">
        <w:r w:rsidDel="002F515A">
          <w:rPr>
            <w:rFonts w:ascii="仿宋_GB2312" w:eastAsia="仿宋_GB2312" w:hAnsi="黑体" w:cs="仿宋_GB2312" w:hint="eastAsia"/>
            <w:sz w:val="32"/>
            <w:szCs w:val="32"/>
          </w:rPr>
          <w:delText>××</w:delText>
        </w:r>
      </w:del>
      <w:ins w:id="274" w:author="Administrator" w:date="2021-02-19T12:08:00Z">
        <w:r w:rsidR="002F515A">
          <w:rPr>
            <w:rFonts w:ascii="仿宋_GB2312" w:eastAsia="仿宋_GB2312" w:hAnsi="黑体" w:cs="仿宋_GB2312" w:hint="eastAsia"/>
            <w:sz w:val="32"/>
            <w:szCs w:val="32"/>
          </w:rPr>
          <w:t>301.54</w:t>
        </w:r>
      </w:ins>
      <w:r>
        <w:rPr>
          <w:rFonts w:ascii="仿宋_GB2312" w:eastAsia="仿宋_GB2312" w:hAnsi="黑体" w:hint="eastAsia"/>
          <w:sz w:val="32"/>
          <w:szCs w:val="32"/>
        </w:rPr>
        <w:t>万元，主要包括：基本工资、津贴补贴、</w:t>
      </w:r>
      <w:del w:id="275" w:author="Administrator" w:date="2021-02-19T12:10:00Z">
        <w:r w:rsidDel="002F515A">
          <w:rPr>
            <w:rFonts w:ascii="仿宋_GB2312" w:eastAsia="仿宋_GB2312" w:hAnsi="黑体" w:hint="eastAsia"/>
            <w:sz w:val="32"/>
            <w:szCs w:val="32"/>
          </w:rPr>
          <w:delText>奖金</w:delText>
        </w:r>
      </w:del>
      <w:ins w:id="276" w:author="Administrator" w:date="2021-02-19T12:10:00Z">
        <w:r w:rsidR="002F515A">
          <w:rPr>
            <w:rFonts w:ascii="仿宋_GB2312" w:eastAsia="仿宋_GB2312" w:hAnsi="黑体" w:hint="eastAsia"/>
            <w:sz w:val="32"/>
            <w:szCs w:val="32"/>
          </w:rPr>
          <w:t>绩效工</w:t>
        </w:r>
      </w:ins>
      <w:ins w:id="277" w:author="Administrator" w:date="2021-02-19T12:11:00Z">
        <w:r w:rsidR="002F515A">
          <w:rPr>
            <w:rFonts w:ascii="仿宋_GB2312" w:eastAsia="仿宋_GB2312" w:hAnsi="黑体" w:hint="eastAsia"/>
            <w:sz w:val="32"/>
            <w:szCs w:val="32"/>
          </w:rPr>
          <w:t>资</w:t>
        </w:r>
      </w:ins>
      <w:r>
        <w:rPr>
          <w:rFonts w:ascii="仿宋_GB2312" w:eastAsia="仿宋_GB2312" w:hAnsi="黑体" w:hint="eastAsia"/>
          <w:sz w:val="32"/>
          <w:szCs w:val="32"/>
        </w:rPr>
        <w:t>、社会保障缴费、</w:t>
      </w:r>
      <w:ins w:id="278" w:author="Administrator" w:date="2021-02-19T12:11:00Z">
        <w:r w:rsidR="002F515A">
          <w:rPr>
            <w:rFonts w:ascii="仿宋_GB2312" w:eastAsia="仿宋_GB2312" w:hAnsi="黑体" w:hint="eastAsia"/>
            <w:sz w:val="32"/>
            <w:szCs w:val="32"/>
          </w:rPr>
          <w:t>住房公积金、医疗费、其他工</w:t>
        </w:r>
      </w:ins>
      <w:ins w:id="279" w:author="Administrator" w:date="2021-02-19T12:12:00Z">
        <w:r w:rsidR="002F515A">
          <w:rPr>
            <w:rFonts w:ascii="仿宋_GB2312" w:eastAsia="仿宋_GB2312" w:hAnsi="黑体" w:hint="eastAsia"/>
            <w:sz w:val="32"/>
            <w:szCs w:val="32"/>
          </w:rPr>
          <w:t>资福利支出、邮电费、奖励金。</w:t>
        </w:r>
      </w:ins>
      <w:del w:id="280" w:author="Administrator" w:date="2021-02-19T12:12:00Z">
        <w:r w:rsidDel="002F515A">
          <w:rPr>
            <w:rFonts w:ascii="仿宋_GB2312" w:eastAsia="仿宋_GB2312" w:hAnsi="黑体"/>
            <w:sz w:val="32"/>
            <w:szCs w:val="32"/>
          </w:rPr>
          <w:delText>……</w:delText>
        </w:r>
        <w:r w:rsidDel="002F515A">
          <w:rPr>
            <w:rFonts w:ascii="仿宋_GB2312" w:eastAsia="仿宋_GB2312" w:hAnsi="黑体" w:hint="eastAsia"/>
            <w:sz w:val="32"/>
            <w:szCs w:val="32"/>
          </w:rPr>
          <w:delText>;</w:delText>
        </w:r>
      </w:del>
    </w:p>
    <w:p w:rsidR="004B4574" w:rsidRDefault="00286344">
      <w:pPr>
        <w:ind w:firstLineChars="200" w:firstLine="640"/>
        <w:rPr>
          <w:rFonts w:ascii="仿宋_GB2312" w:eastAsia="仿宋_GB2312" w:hAnsi="黑体"/>
          <w:sz w:val="32"/>
          <w:szCs w:val="32"/>
        </w:rPr>
      </w:pPr>
      <w:r>
        <w:rPr>
          <w:rFonts w:ascii="仿宋_GB2312" w:eastAsia="仿宋_GB2312" w:hAnsi="黑体" w:hint="eastAsia"/>
          <w:sz w:val="32"/>
          <w:szCs w:val="32"/>
        </w:rPr>
        <w:t>公用经费</w:t>
      </w:r>
      <w:del w:id="281" w:author="Administrator" w:date="2021-02-19T12:13:00Z">
        <w:r w:rsidDel="002F515A">
          <w:rPr>
            <w:rFonts w:ascii="仿宋_GB2312" w:eastAsia="仿宋_GB2312" w:hAnsi="黑体" w:cs="仿宋_GB2312" w:hint="eastAsia"/>
            <w:sz w:val="32"/>
            <w:szCs w:val="32"/>
          </w:rPr>
          <w:delText>××</w:delText>
        </w:r>
      </w:del>
      <w:ins w:id="282" w:author="Administrator" w:date="2021-02-19T12:13:00Z">
        <w:r w:rsidR="002F515A">
          <w:rPr>
            <w:rFonts w:ascii="仿宋_GB2312" w:eastAsia="仿宋_GB2312" w:hAnsi="黑体" w:cs="仿宋_GB2312" w:hint="eastAsia"/>
            <w:sz w:val="32"/>
            <w:szCs w:val="32"/>
          </w:rPr>
          <w:t>49.86</w:t>
        </w:r>
      </w:ins>
      <w:r>
        <w:rPr>
          <w:rFonts w:ascii="仿宋_GB2312" w:eastAsia="仿宋_GB2312" w:hAnsi="黑体" w:hint="eastAsia"/>
          <w:sz w:val="32"/>
          <w:szCs w:val="32"/>
        </w:rPr>
        <w:t>万元，主要包括：</w:t>
      </w:r>
      <w:ins w:id="283" w:author="Administrator" w:date="2021-02-19T12:13:00Z">
        <w:r w:rsidR="002F515A">
          <w:rPr>
            <w:rFonts w:ascii="仿宋_GB2312" w:eastAsia="仿宋_GB2312" w:hAnsi="黑体" w:hint="eastAsia"/>
            <w:sz w:val="32"/>
            <w:szCs w:val="32"/>
          </w:rPr>
          <w:t>其他工资福利支出、</w:t>
        </w:r>
      </w:ins>
      <w:r>
        <w:rPr>
          <w:rFonts w:ascii="仿宋_GB2312" w:eastAsia="仿宋_GB2312" w:hAnsi="黑体" w:hint="eastAsia"/>
          <w:sz w:val="32"/>
          <w:szCs w:val="32"/>
        </w:rPr>
        <w:lastRenderedPageBreak/>
        <w:t>办公费、</w:t>
      </w:r>
      <w:ins w:id="284" w:author="Administrator" w:date="2021-02-19T12:14:00Z">
        <w:r w:rsidR="002F515A">
          <w:rPr>
            <w:rFonts w:ascii="仿宋_GB2312" w:eastAsia="仿宋_GB2312" w:hAnsi="黑体" w:hint="eastAsia"/>
            <w:sz w:val="32"/>
            <w:szCs w:val="32"/>
          </w:rPr>
          <w:t>印刷费、</w:t>
        </w:r>
      </w:ins>
      <w:r>
        <w:rPr>
          <w:rFonts w:ascii="仿宋_GB2312" w:eastAsia="仿宋_GB2312" w:hAnsi="黑体" w:hint="eastAsia"/>
          <w:sz w:val="32"/>
          <w:szCs w:val="32"/>
        </w:rPr>
        <w:t>咨询费、手续费、</w:t>
      </w:r>
      <w:ins w:id="285" w:author="Administrator" w:date="2021-02-19T12:14:00Z">
        <w:r w:rsidR="002F515A">
          <w:rPr>
            <w:rFonts w:ascii="仿宋_GB2312" w:eastAsia="仿宋_GB2312" w:hAnsi="黑体" w:hint="eastAsia"/>
            <w:sz w:val="32"/>
            <w:szCs w:val="32"/>
          </w:rPr>
          <w:t>邮电</w:t>
        </w:r>
      </w:ins>
      <w:del w:id="286" w:author="Administrator" w:date="2021-02-19T12:14:00Z">
        <w:r w:rsidDel="002F515A">
          <w:rPr>
            <w:rFonts w:ascii="仿宋_GB2312" w:eastAsia="仿宋_GB2312" w:hAnsi="黑体" w:hint="eastAsia"/>
            <w:sz w:val="32"/>
            <w:szCs w:val="32"/>
          </w:rPr>
          <w:delText>水</w:delText>
        </w:r>
      </w:del>
      <w:r>
        <w:rPr>
          <w:rFonts w:ascii="仿宋_GB2312" w:eastAsia="仿宋_GB2312" w:hAnsi="黑体" w:hint="eastAsia"/>
          <w:sz w:val="32"/>
          <w:szCs w:val="32"/>
        </w:rPr>
        <w:t>费、</w:t>
      </w:r>
      <w:ins w:id="287" w:author="Administrator" w:date="2021-02-19T12:14:00Z">
        <w:r w:rsidR="002F515A">
          <w:rPr>
            <w:rFonts w:ascii="仿宋_GB2312" w:eastAsia="仿宋_GB2312" w:hAnsi="黑体" w:hint="eastAsia"/>
            <w:sz w:val="32"/>
            <w:szCs w:val="32"/>
          </w:rPr>
          <w:t>差旅</w:t>
        </w:r>
      </w:ins>
      <w:del w:id="288" w:author="Administrator" w:date="2021-02-19T12:14:00Z">
        <w:r w:rsidDel="002F515A">
          <w:rPr>
            <w:rFonts w:ascii="仿宋_GB2312" w:eastAsia="仿宋_GB2312" w:hAnsi="黑体" w:hint="eastAsia"/>
            <w:sz w:val="32"/>
            <w:szCs w:val="32"/>
          </w:rPr>
          <w:delText>电</w:delText>
        </w:r>
      </w:del>
      <w:r>
        <w:rPr>
          <w:rFonts w:ascii="仿宋_GB2312" w:eastAsia="仿宋_GB2312" w:hAnsi="黑体" w:hint="eastAsia"/>
          <w:sz w:val="32"/>
          <w:szCs w:val="32"/>
        </w:rPr>
        <w:t>费、</w:t>
      </w:r>
      <w:ins w:id="289" w:author="Administrator" w:date="2021-02-19T12:14:00Z">
        <w:r w:rsidR="002F515A">
          <w:rPr>
            <w:rFonts w:ascii="仿宋_GB2312" w:eastAsia="仿宋_GB2312" w:hAnsi="黑体" w:hint="eastAsia"/>
            <w:sz w:val="32"/>
            <w:szCs w:val="32"/>
          </w:rPr>
          <w:t>维修（护）费</w:t>
        </w:r>
      </w:ins>
      <w:ins w:id="290" w:author="Administrator" w:date="2021-02-19T12:15:00Z">
        <w:r w:rsidR="002F515A">
          <w:rPr>
            <w:rFonts w:ascii="仿宋_GB2312" w:eastAsia="仿宋_GB2312" w:hAnsi="黑体" w:hint="eastAsia"/>
            <w:sz w:val="32"/>
            <w:szCs w:val="32"/>
          </w:rPr>
          <w:t>、培训费、公务接待费、专用材料费、劳务费、委托业务费、工会经费、公务</w:t>
        </w:r>
      </w:ins>
      <w:ins w:id="291" w:author="Administrator" w:date="2021-02-19T12:16:00Z">
        <w:r w:rsidR="002F515A">
          <w:rPr>
            <w:rFonts w:ascii="仿宋_GB2312" w:eastAsia="仿宋_GB2312" w:hAnsi="黑体" w:hint="eastAsia"/>
            <w:sz w:val="32"/>
            <w:szCs w:val="32"/>
          </w:rPr>
          <w:t>用车运行维护费、其他商品和服务支出、生活补助、其他对个人和家庭的补助</w:t>
        </w:r>
      </w:ins>
      <w:ins w:id="292" w:author="Administrator" w:date="2021-02-19T12:17:00Z">
        <w:r w:rsidR="002F515A">
          <w:rPr>
            <w:rFonts w:ascii="仿宋_GB2312" w:eastAsia="仿宋_GB2312" w:hAnsi="黑体" w:hint="eastAsia"/>
            <w:sz w:val="32"/>
            <w:szCs w:val="32"/>
          </w:rPr>
          <w:t>。</w:t>
        </w:r>
      </w:ins>
      <w:del w:id="293" w:author="Administrator" w:date="2021-02-19T12:17:00Z">
        <w:r w:rsidDel="002F515A">
          <w:rPr>
            <w:rFonts w:ascii="仿宋_GB2312" w:eastAsia="仿宋_GB2312" w:hAnsi="黑体"/>
            <w:sz w:val="32"/>
            <w:szCs w:val="32"/>
          </w:rPr>
          <w:delText>……</w:delText>
        </w:r>
        <w:r w:rsidDel="002F515A">
          <w:rPr>
            <w:rFonts w:ascii="仿宋_GB2312" w:eastAsia="仿宋_GB2312" w:hAnsi="黑体" w:hint="eastAsia"/>
            <w:sz w:val="32"/>
            <w:szCs w:val="32"/>
          </w:rPr>
          <w:delText>。</w:delText>
        </w:r>
      </w:del>
    </w:p>
    <w:p w:rsidR="004B4574" w:rsidRDefault="00286344">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w:t>
      </w:r>
      <w:ins w:id="294" w:author="Administrator" w:date="2021-02-19T12:24:00Z">
        <w:r w:rsidR="00BD4EF8" w:rsidRPr="00FF317F">
          <w:rPr>
            <w:rFonts w:ascii="黑体" w:eastAsia="黑体" w:hAnsi="黑体" w:hint="eastAsia"/>
            <w:sz w:val="32"/>
            <w:szCs w:val="32"/>
          </w:rPr>
          <w:t>省畜牧技术推广总站2021年</w:t>
        </w:r>
      </w:ins>
      <w:del w:id="295" w:author="Administrator" w:date="2021-02-19T12:24:00Z">
        <w:r w:rsidDel="00BD4EF8">
          <w:rPr>
            <w:rFonts w:ascii="仿宋_GB2312" w:eastAsia="仿宋_GB2312" w:hAnsi="黑体" w:hint="eastAsia"/>
            <w:sz w:val="32"/>
            <w:szCs w:val="32"/>
          </w:rPr>
          <w:delText>××</w:delText>
        </w:r>
        <w:r w:rsidDel="00BD4EF8">
          <w:rPr>
            <w:rFonts w:ascii="黑体" w:eastAsia="黑体" w:hAnsi="黑体" w:cs="Times New Roman" w:hint="eastAsia"/>
            <w:sz w:val="32"/>
            <w:shd w:val="clear" w:color="auto" w:fill="FFFFFF"/>
          </w:rPr>
          <w:delText>（部门或单位）</w:delText>
        </w:r>
        <w:r w:rsidDel="00BD4EF8">
          <w:rPr>
            <w:rFonts w:ascii="仿宋_GB2312" w:eastAsia="仿宋_GB2312" w:hAnsi="黑体" w:hint="eastAsia"/>
            <w:sz w:val="32"/>
            <w:szCs w:val="32"/>
          </w:rPr>
          <w:delText>××</w:delText>
        </w:r>
        <w:r w:rsidDel="00BD4EF8">
          <w:rPr>
            <w:rFonts w:ascii="黑体" w:eastAsia="黑体" w:hAnsi="黑体" w:cs="Times New Roman"/>
            <w:sz w:val="32"/>
            <w:shd w:val="clear" w:color="auto" w:fill="FFFFFF"/>
          </w:rPr>
          <w:delText>年</w:delText>
        </w:r>
      </w:del>
      <w:r>
        <w:rPr>
          <w:rFonts w:ascii="黑体" w:eastAsia="黑体" w:hAnsi="黑体" w:cs="Times New Roman"/>
          <w:sz w:val="32"/>
          <w:shd w:val="clear" w:color="auto" w:fill="FFFFFF"/>
        </w:rPr>
        <w:t>“三公”经费预算情况</w:t>
      </w:r>
      <w:r>
        <w:rPr>
          <w:rFonts w:ascii="黑体" w:eastAsia="黑体" w:hAnsi="黑体" w:cs="Times New Roman" w:hint="eastAsia"/>
          <w:sz w:val="32"/>
          <w:shd w:val="clear" w:color="auto" w:fill="FFFFFF"/>
        </w:rPr>
        <w:t>说明</w:t>
      </w:r>
    </w:p>
    <w:p w:rsidR="004B4574" w:rsidRDefault="00286344">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（一）</w:t>
      </w:r>
      <w:del w:id="296" w:author="Administrator" w:date="2021-02-19T14:44:00Z">
        <w:r w:rsidDel="00D2281C">
          <w:rPr>
            <w:rFonts w:ascii="仿宋_GB2312" w:eastAsia="仿宋_GB2312" w:hAnsi="黑体" w:hint="eastAsia"/>
            <w:sz w:val="32"/>
            <w:szCs w:val="32"/>
          </w:rPr>
          <w:delText>××（部门或单</w:delText>
        </w:r>
      </w:del>
      <w:ins w:id="297" w:author="Administrator" w:date="2021-02-19T14:44:00Z">
        <w:r w:rsidR="00D2281C">
          <w:rPr>
            <w:rFonts w:ascii="仿宋_GB2312" w:eastAsia="仿宋_GB2312" w:hAnsi="黑体" w:hint="eastAsia"/>
            <w:sz w:val="32"/>
            <w:szCs w:val="32"/>
          </w:rPr>
          <w:t>省畜牧技术推广总站</w:t>
        </w:r>
      </w:ins>
      <w:del w:id="298" w:author="Administrator" w:date="2021-02-19T14:44:00Z">
        <w:r w:rsidDel="00D2281C">
          <w:rPr>
            <w:rFonts w:ascii="仿宋_GB2312" w:eastAsia="仿宋_GB2312" w:hAnsi="黑体" w:hint="eastAsia"/>
            <w:sz w:val="32"/>
            <w:szCs w:val="32"/>
          </w:rPr>
          <w:delText>位）</w:delText>
        </w:r>
        <w:r w:rsidDel="00D2281C">
          <w:rPr>
            <w:rFonts w:ascii="仿宋_GB2312" w:eastAsia="仿宋_GB2312" w:hAnsi="黑体" w:cs="仿宋_GB2312" w:hint="eastAsia"/>
            <w:sz w:val="32"/>
            <w:szCs w:val="32"/>
          </w:rPr>
          <w:delText>××</w:delText>
        </w:r>
      </w:del>
      <w:ins w:id="299" w:author="Administrator" w:date="2021-02-19T14:44:00Z">
        <w:r w:rsidR="00D2281C">
          <w:rPr>
            <w:rFonts w:ascii="仿宋_GB2312" w:eastAsia="仿宋_GB2312" w:hAnsi="黑体" w:cs="仿宋_GB2312" w:hint="eastAsia"/>
            <w:sz w:val="32"/>
            <w:szCs w:val="32"/>
          </w:rPr>
          <w:t>2021</w:t>
        </w:r>
      </w:ins>
      <w:r>
        <w:rPr>
          <w:rFonts w:ascii="仿宋_GB2312" w:eastAsia="仿宋_GB2312" w:hAnsi="黑体" w:hint="eastAsia"/>
          <w:sz w:val="32"/>
          <w:szCs w:val="32"/>
        </w:rPr>
        <w:t>年一般公共预算“三公”经费预算数为</w:t>
      </w:r>
      <w:ins w:id="300" w:author="Administrator" w:date="2021-02-19T14:46:00Z">
        <w:r w:rsidR="00D2281C">
          <w:rPr>
            <w:rFonts w:ascii="仿宋_GB2312" w:eastAsia="仿宋_GB2312" w:hAnsi="黑体" w:cs="仿宋_GB2312" w:hint="eastAsia"/>
            <w:sz w:val="32"/>
            <w:szCs w:val="32"/>
          </w:rPr>
          <w:t>3.55</w:t>
        </w:r>
      </w:ins>
      <w:del w:id="301" w:author="Administrator" w:date="2021-02-19T14:46:00Z">
        <w:r w:rsidDel="00D2281C">
          <w:rPr>
            <w:rFonts w:ascii="仿宋_GB2312" w:eastAsia="仿宋_GB2312" w:hAnsi="黑体" w:cs="仿宋_GB2312" w:hint="eastAsia"/>
            <w:sz w:val="32"/>
            <w:szCs w:val="32"/>
          </w:rPr>
          <w:delText>××</w:delText>
        </w:r>
      </w:del>
      <w:r>
        <w:rPr>
          <w:rFonts w:ascii="仿宋_GB2312" w:eastAsia="仿宋_GB2312" w:hAnsi="黑体" w:hint="eastAsia"/>
          <w:sz w:val="32"/>
          <w:szCs w:val="32"/>
        </w:rPr>
        <w:t>万元，其中：</w:t>
      </w:r>
    </w:p>
    <w:p w:rsidR="004B4574" w:rsidRDefault="00286344">
      <w:pPr>
        <w:ind w:firstLine="63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ins w:id="302" w:author="Administrator" w:date="2021-02-19T14:46:00Z">
        <w:r w:rsidR="00D2281C">
          <w:rPr>
            <w:rFonts w:ascii="仿宋_GB2312" w:eastAsia="仿宋_GB2312" w:hAnsi="黑体" w:cs="仿宋_GB2312" w:hint="eastAsia"/>
            <w:sz w:val="32"/>
            <w:szCs w:val="32"/>
          </w:rPr>
          <w:t>0</w:t>
        </w:r>
      </w:ins>
      <w:del w:id="303" w:author="Administrator" w:date="2021-02-19T14:46:00Z">
        <w:r w:rsidDel="00D2281C">
          <w:rPr>
            <w:rFonts w:ascii="仿宋_GB2312" w:eastAsia="仿宋_GB2312" w:hAnsi="黑体" w:cs="仿宋_GB2312" w:hint="eastAsia"/>
            <w:sz w:val="32"/>
            <w:szCs w:val="32"/>
          </w:rPr>
          <w:delText>××</w:delText>
        </w:r>
      </w:del>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del w:id="304" w:author="Administrator" w:date="2021-02-19T14:48:00Z">
        <w:r w:rsidDel="00D2281C">
          <w:rPr>
            <w:rFonts w:ascii="Times New Roman" w:eastAsia="仿宋_GB2312" w:hAnsi="Times New Roman" w:cs="Times New Roman"/>
            <w:sz w:val="32"/>
            <w:shd w:val="clear" w:color="auto" w:fill="FFFFFF"/>
          </w:rPr>
          <w:delText>/</w:delText>
        </w:r>
        <w:r w:rsidDel="00D2281C">
          <w:rPr>
            <w:rFonts w:ascii="Times New Roman" w:eastAsia="仿宋_GB2312" w:hAnsi="Times New Roman" w:cs="Times New Roman"/>
            <w:sz w:val="32"/>
            <w:shd w:val="clear" w:color="auto" w:fill="FFFFFF"/>
          </w:rPr>
          <w:delText>较</w:delText>
        </w:r>
        <w:r w:rsidDel="00D2281C">
          <w:rPr>
            <w:rFonts w:ascii="Times New Roman" w:eastAsia="仿宋_GB2312" w:hAnsi="Times New Roman" w:cs="Times New Roman" w:hint="eastAsia"/>
            <w:sz w:val="32"/>
            <w:shd w:val="clear" w:color="auto" w:fill="FFFFFF"/>
          </w:rPr>
          <w:delText>上</w:delText>
        </w:r>
        <w:r w:rsidDel="00D2281C">
          <w:rPr>
            <w:rFonts w:ascii="Times New Roman" w:eastAsia="仿宋_GB2312" w:hAnsi="Times New Roman" w:cs="Times New Roman"/>
            <w:sz w:val="32"/>
            <w:shd w:val="clear" w:color="auto" w:fill="FFFFFF"/>
          </w:rPr>
          <w:delText>年预算下降</w:delText>
        </w:r>
        <w:r w:rsidDel="00D2281C">
          <w:rPr>
            <w:rFonts w:ascii="仿宋_GB2312" w:eastAsia="仿宋_GB2312" w:hAnsi="黑体" w:cs="仿宋_GB2312" w:hint="eastAsia"/>
            <w:sz w:val="32"/>
            <w:szCs w:val="32"/>
          </w:rPr>
          <w:delText>××</w:delText>
        </w:r>
        <w:r w:rsidDel="00D2281C">
          <w:rPr>
            <w:rFonts w:ascii="Times New Roman" w:eastAsia="仿宋_GB2312" w:hAnsi="Times New Roman" w:cs="Times New Roman"/>
            <w:sz w:val="32"/>
            <w:shd w:val="clear" w:color="auto" w:fill="FFFFFF"/>
          </w:rPr>
          <w:delText>%/</w:delText>
        </w:r>
        <w:r w:rsidDel="00D2281C">
          <w:rPr>
            <w:rFonts w:ascii="Times New Roman" w:eastAsia="仿宋_GB2312" w:hAnsi="Times New Roman" w:cs="Times New Roman"/>
            <w:sz w:val="32"/>
            <w:shd w:val="clear" w:color="auto" w:fill="FFFFFF"/>
          </w:rPr>
          <w:delText>较</w:delText>
        </w:r>
        <w:r w:rsidDel="00D2281C">
          <w:rPr>
            <w:rFonts w:ascii="Times New Roman" w:eastAsia="仿宋_GB2312" w:hAnsi="Times New Roman" w:cs="Times New Roman" w:hint="eastAsia"/>
            <w:sz w:val="32"/>
            <w:shd w:val="clear" w:color="auto" w:fill="FFFFFF"/>
          </w:rPr>
          <w:delText>上</w:delText>
        </w:r>
        <w:r w:rsidDel="00D2281C">
          <w:rPr>
            <w:rFonts w:ascii="Times New Roman" w:eastAsia="仿宋_GB2312" w:hAnsi="Times New Roman" w:cs="Times New Roman"/>
            <w:sz w:val="32"/>
            <w:shd w:val="clear" w:color="auto" w:fill="FFFFFF"/>
          </w:rPr>
          <w:delText>年预算增长</w:delText>
        </w:r>
        <w:r w:rsidDel="00D2281C">
          <w:rPr>
            <w:rFonts w:ascii="仿宋_GB2312" w:eastAsia="仿宋_GB2312" w:hAnsi="黑体" w:cs="仿宋_GB2312" w:hint="eastAsia"/>
            <w:sz w:val="32"/>
            <w:szCs w:val="32"/>
          </w:rPr>
          <w:delText>××</w:delText>
        </w:r>
        <w:r w:rsidDel="00D2281C">
          <w:rPr>
            <w:rFonts w:ascii="Times New Roman" w:eastAsia="仿宋_GB2312" w:hAnsi="Times New Roman" w:cs="Times New Roman"/>
            <w:sz w:val="32"/>
            <w:shd w:val="clear" w:color="auto" w:fill="FFFFFF"/>
          </w:rPr>
          <w:delText>%</w:delText>
        </w:r>
      </w:del>
      <w:r>
        <w:rPr>
          <w:rFonts w:ascii="Times New Roman" w:eastAsia="仿宋_GB2312" w:hAnsi="Times New Roman" w:cs="Times New Roman"/>
          <w:sz w:val="32"/>
          <w:shd w:val="clear" w:color="auto" w:fill="FFFFFF"/>
        </w:rPr>
        <w:t>。</w:t>
      </w:r>
      <w:del w:id="305" w:author="Administrator" w:date="2021-02-19T14:49:00Z">
        <w:r w:rsidDel="00D2281C">
          <w:rPr>
            <w:rFonts w:ascii="Times New Roman" w:eastAsia="仿宋_GB2312" w:hAnsi="Times New Roman" w:cs="Times New Roman"/>
            <w:sz w:val="32"/>
          </w:rPr>
          <w:delText>下降</w:delText>
        </w:r>
        <w:r w:rsidDel="00D2281C">
          <w:rPr>
            <w:rFonts w:ascii="Times New Roman" w:eastAsia="仿宋_GB2312" w:hAnsi="Times New Roman" w:cs="Times New Roman"/>
            <w:sz w:val="32"/>
          </w:rPr>
          <w:delText>/</w:delText>
        </w:r>
        <w:r w:rsidDel="00D2281C">
          <w:rPr>
            <w:rFonts w:ascii="Times New Roman" w:eastAsia="仿宋_GB2312" w:hAnsi="Times New Roman" w:cs="Times New Roman"/>
            <w:sz w:val="32"/>
          </w:rPr>
          <w:delText>增长的</w:delText>
        </w:r>
        <w:r w:rsidDel="00D2281C">
          <w:rPr>
            <w:rFonts w:ascii="Times New Roman" w:eastAsia="仿宋_GB2312" w:hAnsi="Times New Roman" w:cs="Times New Roman"/>
            <w:sz w:val="32"/>
            <w:shd w:val="clear" w:color="auto" w:fill="FFFFFF"/>
          </w:rPr>
          <w:delText>主要原因包括：</w:delText>
        </w:r>
        <w:r w:rsidDel="00D2281C">
          <w:rPr>
            <w:rFonts w:ascii="Times New Roman" w:eastAsia="仿宋_GB2312" w:hAnsi="Times New Roman" w:cs="Times New Roman"/>
            <w:sz w:val="32"/>
            <w:shd w:val="clear" w:color="auto" w:fill="FFFFFF"/>
          </w:rPr>
          <w:delText>......</w:delText>
        </w:r>
        <w:r w:rsidDel="00D2281C">
          <w:rPr>
            <w:rFonts w:ascii="Times New Roman" w:eastAsia="仿宋_GB2312" w:hAnsi="Times New Roman" w:cs="Times New Roman" w:hint="eastAsia"/>
            <w:sz w:val="32"/>
            <w:shd w:val="clear" w:color="auto" w:fill="FFFFFF"/>
          </w:rPr>
          <w:delText>。</w:delText>
        </w:r>
        <w:r w:rsidDel="00D2281C">
          <w:rPr>
            <w:rFonts w:ascii="Times New Roman" w:eastAsia="仿宋_GB2312" w:hAnsi="Times New Roman" w:cs="Times New Roman"/>
            <w:sz w:val="32"/>
            <w:shd w:val="clear" w:color="auto" w:fill="FFFFFF"/>
          </w:rPr>
          <w:delText>根据</w:delText>
        </w:r>
        <w:r w:rsidDel="00D2281C">
          <w:rPr>
            <w:rFonts w:ascii="Times New Roman" w:eastAsia="仿宋_GB2312" w:hAnsi="Times New Roman" w:cs="Times New Roman"/>
            <w:sz w:val="32"/>
            <w:shd w:val="clear" w:color="auto" w:fill="FFFFFF"/>
          </w:rPr>
          <w:delText>×××</w:delText>
        </w:r>
        <w:r w:rsidDel="00D2281C">
          <w:rPr>
            <w:rFonts w:ascii="Times New Roman" w:eastAsia="仿宋_GB2312" w:hAnsi="Times New Roman" w:cs="Times New Roman"/>
            <w:sz w:val="32"/>
            <w:shd w:val="clear" w:color="auto" w:fill="FFFFFF"/>
          </w:rPr>
          <w:delText>（如外事部门等）安排的</w:delText>
        </w:r>
        <w:r w:rsidDel="00D2281C">
          <w:rPr>
            <w:rFonts w:ascii="仿宋_GB2312" w:eastAsia="仿宋_GB2312" w:hAnsi="黑体" w:cs="仿宋_GB2312" w:hint="eastAsia"/>
            <w:sz w:val="32"/>
            <w:szCs w:val="32"/>
          </w:rPr>
          <w:delText>××</w:delText>
        </w:r>
        <w:r w:rsidDel="00D2281C">
          <w:rPr>
            <w:rFonts w:ascii="Times New Roman" w:eastAsia="仿宋_GB2312" w:hAnsi="Times New Roman" w:cs="Times New Roman"/>
            <w:sz w:val="32"/>
            <w:shd w:val="clear" w:color="auto" w:fill="FFFFFF"/>
          </w:rPr>
          <w:delText>年出国计划，拟安排出国（境）</w:delText>
        </w:r>
        <w:r w:rsidDel="00D2281C">
          <w:rPr>
            <w:rFonts w:ascii="Times New Roman" w:eastAsia="仿宋_GB2312" w:hAnsi="Times New Roman" w:cs="Times New Roman" w:hint="eastAsia"/>
            <w:sz w:val="32"/>
            <w:shd w:val="clear" w:color="auto" w:fill="FFFFFF"/>
          </w:rPr>
          <w:delText>团（</w:delText>
        </w:r>
        <w:r w:rsidDel="00D2281C">
          <w:rPr>
            <w:rFonts w:ascii="Times New Roman" w:eastAsia="仿宋_GB2312" w:hAnsi="Times New Roman" w:cs="Times New Roman"/>
            <w:sz w:val="32"/>
            <w:shd w:val="clear" w:color="auto" w:fill="FFFFFF"/>
          </w:rPr>
          <w:delText>组</w:delText>
        </w:r>
        <w:r w:rsidDel="00D2281C">
          <w:rPr>
            <w:rFonts w:ascii="Times New Roman" w:eastAsia="仿宋_GB2312" w:hAnsi="Times New Roman" w:cs="Times New Roman" w:hint="eastAsia"/>
            <w:sz w:val="32"/>
            <w:shd w:val="clear" w:color="auto" w:fill="FFFFFF"/>
          </w:rPr>
          <w:delText>）</w:delText>
        </w:r>
        <w:r w:rsidDel="00D2281C">
          <w:rPr>
            <w:rFonts w:ascii="仿宋_GB2312" w:eastAsia="仿宋_GB2312" w:hAnsi="黑体" w:cs="仿宋_GB2312" w:hint="eastAsia"/>
            <w:sz w:val="32"/>
            <w:szCs w:val="32"/>
          </w:rPr>
          <w:delText>××</w:delText>
        </w:r>
        <w:r w:rsidDel="00D2281C">
          <w:rPr>
            <w:rFonts w:ascii="Times New Roman" w:eastAsia="仿宋_GB2312" w:hAnsi="Times New Roman" w:cs="Times New Roman"/>
            <w:sz w:val="32"/>
            <w:shd w:val="clear" w:color="auto" w:fill="FFFFFF"/>
          </w:rPr>
          <w:delText>次，出国（境）</w:delText>
        </w:r>
        <w:r w:rsidDel="00D2281C">
          <w:rPr>
            <w:rFonts w:ascii="仿宋_GB2312" w:eastAsia="仿宋_GB2312" w:hAnsi="黑体" w:cs="仿宋_GB2312" w:hint="eastAsia"/>
            <w:sz w:val="32"/>
            <w:szCs w:val="32"/>
          </w:rPr>
          <w:delText>××</w:delText>
        </w:r>
        <w:r w:rsidDel="00D2281C">
          <w:rPr>
            <w:rFonts w:ascii="Times New Roman" w:eastAsia="仿宋_GB2312" w:hAnsi="Times New Roman" w:cs="Times New Roman"/>
            <w:sz w:val="32"/>
            <w:shd w:val="clear" w:color="auto" w:fill="FFFFFF"/>
          </w:rPr>
          <w:delText>人。出国（境）团组主要包括：</w:delText>
        </w:r>
        <w:r w:rsidDel="00D2281C">
          <w:rPr>
            <w:rFonts w:ascii="Times New Roman" w:eastAsia="仿宋_GB2312" w:hAnsi="Times New Roman" w:cs="Times New Roman"/>
            <w:sz w:val="32"/>
            <w:shd w:val="clear" w:color="auto" w:fill="FFFFFF"/>
          </w:rPr>
          <w:delText>1.×××</w:delText>
        </w:r>
        <w:r w:rsidDel="00D2281C">
          <w:rPr>
            <w:rFonts w:ascii="Times New Roman" w:eastAsia="仿宋_GB2312" w:hAnsi="Times New Roman" w:cs="Times New Roman"/>
            <w:sz w:val="32"/>
            <w:shd w:val="clear" w:color="auto" w:fill="FFFFFF"/>
          </w:rPr>
          <w:delText>团组：目的地为</w:delText>
        </w:r>
        <w:r w:rsidDel="00D2281C">
          <w:rPr>
            <w:rFonts w:ascii="Times New Roman" w:eastAsia="仿宋_GB2312" w:hAnsi="Times New Roman" w:cs="Times New Roman"/>
            <w:sz w:val="32"/>
            <w:shd w:val="clear" w:color="auto" w:fill="FFFFFF"/>
          </w:rPr>
          <w:delText>×××</w:delText>
        </w:r>
        <w:r w:rsidDel="00D2281C">
          <w:rPr>
            <w:rFonts w:ascii="Times New Roman" w:eastAsia="仿宋_GB2312" w:hAnsi="Times New Roman" w:cs="Times New Roman"/>
            <w:sz w:val="32"/>
            <w:shd w:val="clear" w:color="auto" w:fill="FFFFFF"/>
          </w:rPr>
          <w:delText>，人数为</w:delText>
        </w:r>
        <w:r w:rsidDel="00D2281C">
          <w:rPr>
            <w:rFonts w:ascii="仿宋_GB2312" w:eastAsia="仿宋_GB2312" w:hAnsi="黑体" w:cs="仿宋_GB2312" w:hint="eastAsia"/>
            <w:sz w:val="32"/>
            <w:szCs w:val="32"/>
          </w:rPr>
          <w:delText>××</w:delText>
        </w:r>
        <w:r w:rsidDel="00D2281C">
          <w:rPr>
            <w:rFonts w:ascii="Times New Roman" w:eastAsia="仿宋_GB2312" w:hAnsi="Times New Roman" w:cs="Times New Roman"/>
            <w:sz w:val="32"/>
            <w:shd w:val="clear" w:color="auto" w:fill="FFFFFF"/>
          </w:rPr>
          <w:delText>人，天数为</w:delText>
        </w:r>
        <w:r w:rsidDel="00D2281C">
          <w:rPr>
            <w:rFonts w:ascii="仿宋_GB2312" w:eastAsia="仿宋_GB2312" w:hAnsi="黑体" w:cs="仿宋_GB2312" w:hint="eastAsia"/>
            <w:sz w:val="32"/>
            <w:szCs w:val="32"/>
          </w:rPr>
          <w:delText>××</w:delText>
        </w:r>
        <w:r w:rsidDel="00D2281C">
          <w:rPr>
            <w:rFonts w:ascii="Times New Roman" w:eastAsia="仿宋_GB2312" w:hAnsi="Times New Roman" w:cs="Times New Roman"/>
            <w:sz w:val="32"/>
            <w:shd w:val="clear" w:color="auto" w:fill="FFFFFF"/>
          </w:rPr>
          <w:delText>天，主要任务为</w:delText>
        </w:r>
        <w:r w:rsidDel="00D2281C">
          <w:rPr>
            <w:rFonts w:ascii="Times New Roman" w:eastAsia="仿宋_GB2312" w:hAnsi="Times New Roman" w:cs="Times New Roman"/>
            <w:sz w:val="32"/>
            <w:shd w:val="clear" w:color="auto" w:fill="FFFFFF"/>
          </w:rPr>
          <w:delText>×××</w:delText>
        </w:r>
        <w:r w:rsidDel="00D2281C">
          <w:rPr>
            <w:rFonts w:ascii="Times New Roman" w:eastAsia="仿宋_GB2312" w:hAnsi="Times New Roman" w:cs="Times New Roman" w:hint="eastAsia"/>
            <w:sz w:val="32"/>
            <w:shd w:val="clear" w:color="auto" w:fill="FFFFFF"/>
          </w:rPr>
          <w:delText>：</w:delText>
        </w:r>
        <w:r w:rsidDel="00D2281C">
          <w:rPr>
            <w:rFonts w:ascii="Times New Roman" w:eastAsia="仿宋_GB2312" w:hAnsi="Times New Roman" w:cs="Times New Roman"/>
            <w:sz w:val="32"/>
            <w:shd w:val="clear" w:color="auto" w:fill="FFFFFF"/>
          </w:rPr>
          <w:delText>......</w:delText>
        </w:r>
        <w:r w:rsidDel="00D2281C">
          <w:rPr>
            <w:rFonts w:ascii="Times New Roman" w:eastAsia="仿宋_GB2312" w:hAnsi="Times New Roman" w:cs="Times New Roman" w:hint="eastAsia"/>
            <w:sz w:val="32"/>
            <w:shd w:val="clear" w:color="auto" w:fill="FFFFFF"/>
          </w:rPr>
          <w:delText>；</w:delText>
        </w:r>
      </w:del>
      <w:r>
        <w:rPr>
          <w:rFonts w:ascii="Times New Roman" w:eastAsia="仿宋_GB2312" w:hAnsi="Times New Roman" w:cs="Times New Roman"/>
          <w:sz w:val="32"/>
          <w:shd w:val="clear" w:color="auto" w:fill="FFFFFF"/>
        </w:rPr>
        <w:t>公务用车购置及运行费</w:t>
      </w:r>
      <w:ins w:id="306" w:author="Administrator" w:date="2021-02-19T14:49:00Z">
        <w:r w:rsidR="00D2281C">
          <w:rPr>
            <w:rFonts w:ascii="仿宋_GB2312" w:eastAsia="仿宋_GB2312" w:hAnsi="黑体" w:cs="仿宋_GB2312" w:hint="eastAsia"/>
            <w:sz w:val="32"/>
            <w:szCs w:val="32"/>
          </w:rPr>
          <w:t>2.55</w:t>
        </w:r>
      </w:ins>
      <w:del w:id="307" w:author="Administrator" w:date="2021-02-19T14:49:00Z">
        <w:r w:rsidDel="00D2281C">
          <w:rPr>
            <w:rFonts w:ascii="仿宋_GB2312" w:eastAsia="仿宋_GB2312" w:hAnsi="黑体" w:cs="仿宋_GB2312" w:hint="eastAsia"/>
            <w:sz w:val="32"/>
            <w:szCs w:val="32"/>
          </w:rPr>
          <w:delText>××</w:delText>
        </w:r>
      </w:del>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del w:id="308" w:author="Administrator" w:date="2021-02-19T14:49:00Z">
        <w:r w:rsidDel="00D2281C">
          <w:rPr>
            <w:rFonts w:ascii="仿宋_GB2312" w:eastAsia="仿宋_GB2312" w:hAnsi="黑体" w:cs="仿宋_GB2312" w:hint="eastAsia"/>
            <w:sz w:val="32"/>
            <w:szCs w:val="32"/>
          </w:rPr>
          <w:delText>××</w:delText>
        </w:r>
      </w:del>
      <w:ins w:id="309" w:author="Administrator" w:date="2021-02-19T14:49:00Z">
        <w:r w:rsidR="00D2281C">
          <w:rPr>
            <w:rFonts w:ascii="仿宋_GB2312" w:eastAsia="仿宋_GB2312" w:hAnsi="黑体" w:cs="仿宋_GB2312" w:hint="eastAsia"/>
            <w:sz w:val="32"/>
            <w:szCs w:val="32"/>
          </w:rPr>
          <w:t>0</w:t>
        </w:r>
      </w:ins>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del w:id="310" w:author="Administrator" w:date="2021-02-19T14:49:00Z">
        <w:r w:rsidDel="00D2281C">
          <w:rPr>
            <w:rFonts w:ascii="仿宋_GB2312" w:eastAsia="仿宋_GB2312" w:hAnsi="黑体" w:cs="仿宋_GB2312" w:hint="eastAsia"/>
            <w:sz w:val="32"/>
            <w:szCs w:val="32"/>
          </w:rPr>
          <w:delText>××</w:delText>
        </w:r>
      </w:del>
      <w:ins w:id="311" w:author="Administrator" w:date="2021-02-19T14:49:00Z">
        <w:r w:rsidR="00D2281C">
          <w:rPr>
            <w:rFonts w:ascii="仿宋_GB2312" w:eastAsia="仿宋_GB2312" w:hAnsi="黑体" w:cs="仿宋_GB2312" w:hint="eastAsia"/>
            <w:sz w:val="32"/>
            <w:szCs w:val="32"/>
          </w:rPr>
          <w:t>2.55</w:t>
        </w:r>
      </w:ins>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del w:id="312" w:author="Administrator" w:date="2021-02-19T14:50:00Z">
        <w:r w:rsidDel="00D2281C">
          <w:rPr>
            <w:rFonts w:ascii="Times New Roman" w:eastAsia="仿宋_GB2312" w:hAnsi="Times New Roman" w:cs="Times New Roman"/>
            <w:sz w:val="32"/>
            <w:shd w:val="clear" w:color="auto" w:fill="FFFFFF"/>
          </w:rPr>
          <w:delText>/</w:delText>
        </w:r>
        <w:r w:rsidDel="00D2281C">
          <w:rPr>
            <w:rFonts w:ascii="Times New Roman" w:eastAsia="仿宋_GB2312" w:hAnsi="Times New Roman" w:cs="Times New Roman"/>
            <w:sz w:val="32"/>
            <w:shd w:val="clear" w:color="auto" w:fill="FFFFFF"/>
          </w:rPr>
          <w:delText>较</w:delText>
        </w:r>
        <w:r w:rsidDel="00D2281C">
          <w:rPr>
            <w:rFonts w:ascii="Times New Roman" w:eastAsia="仿宋_GB2312" w:hAnsi="Times New Roman" w:cs="Times New Roman" w:hint="eastAsia"/>
            <w:sz w:val="32"/>
            <w:shd w:val="clear" w:color="auto" w:fill="FFFFFF"/>
          </w:rPr>
          <w:delText>上</w:delText>
        </w:r>
        <w:r w:rsidDel="00D2281C">
          <w:rPr>
            <w:rFonts w:ascii="Times New Roman" w:eastAsia="仿宋_GB2312" w:hAnsi="Times New Roman" w:cs="Times New Roman"/>
            <w:sz w:val="32"/>
            <w:shd w:val="clear" w:color="auto" w:fill="FFFFFF"/>
          </w:rPr>
          <w:delText>年预算下降</w:delText>
        </w:r>
        <w:r w:rsidDel="00D2281C">
          <w:rPr>
            <w:rFonts w:ascii="仿宋_GB2312" w:eastAsia="仿宋_GB2312" w:hAnsi="黑体" w:cs="仿宋_GB2312" w:hint="eastAsia"/>
            <w:sz w:val="32"/>
            <w:szCs w:val="32"/>
          </w:rPr>
          <w:delText>××</w:delText>
        </w:r>
        <w:r w:rsidDel="00D2281C">
          <w:rPr>
            <w:rFonts w:ascii="Times New Roman" w:eastAsia="仿宋_GB2312" w:hAnsi="Times New Roman" w:cs="Times New Roman"/>
            <w:sz w:val="32"/>
            <w:shd w:val="clear" w:color="auto" w:fill="FFFFFF"/>
          </w:rPr>
          <w:delText>%/</w:delText>
        </w:r>
        <w:r w:rsidDel="00D2281C">
          <w:rPr>
            <w:rFonts w:ascii="Times New Roman" w:eastAsia="仿宋_GB2312" w:hAnsi="Times New Roman" w:cs="Times New Roman"/>
            <w:sz w:val="32"/>
            <w:shd w:val="clear" w:color="auto" w:fill="FFFFFF"/>
          </w:rPr>
          <w:delText>较</w:delText>
        </w:r>
        <w:r w:rsidDel="00D2281C">
          <w:rPr>
            <w:rFonts w:ascii="Times New Roman" w:eastAsia="仿宋_GB2312" w:hAnsi="Times New Roman" w:cs="Times New Roman" w:hint="eastAsia"/>
            <w:sz w:val="32"/>
            <w:shd w:val="clear" w:color="auto" w:fill="FFFFFF"/>
          </w:rPr>
          <w:delText>上</w:delText>
        </w:r>
        <w:r w:rsidDel="00D2281C">
          <w:rPr>
            <w:rFonts w:ascii="Times New Roman" w:eastAsia="仿宋_GB2312" w:hAnsi="Times New Roman" w:cs="Times New Roman"/>
            <w:sz w:val="32"/>
            <w:shd w:val="clear" w:color="auto" w:fill="FFFFFF"/>
          </w:rPr>
          <w:delText>年预算增长</w:delText>
        </w:r>
        <w:r w:rsidDel="00D2281C">
          <w:rPr>
            <w:rFonts w:ascii="仿宋_GB2312" w:eastAsia="仿宋_GB2312" w:hAnsi="黑体" w:cs="仿宋_GB2312" w:hint="eastAsia"/>
            <w:sz w:val="32"/>
            <w:szCs w:val="32"/>
          </w:rPr>
          <w:delText>××</w:delText>
        </w:r>
        <w:r w:rsidDel="00D2281C">
          <w:rPr>
            <w:rFonts w:ascii="Times New Roman" w:eastAsia="仿宋_GB2312" w:hAnsi="Times New Roman" w:cs="Times New Roman"/>
            <w:sz w:val="32"/>
            <w:shd w:val="clear" w:color="auto" w:fill="FFFFFF"/>
          </w:rPr>
          <w:delText>%</w:delText>
        </w:r>
        <w:r w:rsidDel="00D2281C">
          <w:rPr>
            <w:rFonts w:ascii="Times New Roman" w:eastAsia="仿宋_GB2312" w:hAnsi="Times New Roman" w:cs="Times New Roman"/>
            <w:sz w:val="32"/>
            <w:shd w:val="clear" w:color="auto" w:fill="FFFFFF"/>
          </w:rPr>
          <w:delText>。</w:delText>
        </w:r>
        <w:r w:rsidDel="00D2281C">
          <w:rPr>
            <w:rFonts w:ascii="Times New Roman" w:eastAsia="仿宋_GB2312" w:hAnsi="Times New Roman" w:cs="Times New Roman"/>
            <w:sz w:val="32"/>
          </w:rPr>
          <w:delText>下降</w:delText>
        </w:r>
        <w:r w:rsidDel="00D2281C">
          <w:rPr>
            <w:rFonts w:ascii="Times New Roman" w:eastAsia="仿宋_GB2312" w:hAnsi="Times New Roman" w:cs="Times New Roman"/>
            <w:sz w:val="32"/>
          </w:rPr>
          <w:delText>/</w:delText>
        </w:r>
        <w:r w:rsidDel="00D2281C">
          <w:rPr>
            <w:rFonts w:ascii="Times New Roman" w:eastAsia="仿宋_GB2312" w:hAnsi="Times New Roman" w:cs="Times New Roman"/>
            <w:sz w:val="32"/>
          </w:rPr>
          <w:delText>增长的</w:delText>
        </w:r>
        <w:r w:rsidDel="00D2281C">
          <w:rPr>
            <w:rFonts w:ascii="Times New Roman" w:eastAsia="仿宋_GB2312" w:hAnsi="Times New Roman" w:cs="Times New Roman"/>
            <w:sz w:val="32"/>
            <w:shd w:val="clear" w:color="auto" w:fill="FFFFFF"/>
          </w:rPr>
          <w:delText>主要原因包括：</w:delText>
        </w:r>
        <w:r w:rsidDel="00D2281C">
          <w:rPr>
            <w:rFonts w:ascii="Times New Roman" w:eastAsia="仿宋_GB2312" w:hAnsi="Times New Roman" w:cs="Times New Roman"/>
            <w:sz w:val="32"/>
            <w:shd w:val="clear" w:color="auto" w:fill="FFFFFF"/>
          </w:rPr>
          <w:delText>......</w:delText>
        </w:r>
      </w:del>
      <w:r>
        <w:rPr>
          <w:rFonts w:ascii="Times New Roman" w:eastAsia="仿宋_GB2312" w:hAnsi="Times New Roman" w:cs="Times New Roman" w:hint="eastAsia"/>
          <w:sz w:val="32"/>
          <w:shd w:val="clear" w:color="auto" w:fill="FFFFFF"/>
        </w:rPr>
        <w:t>。公务车保有量</w:t>
      </w:r>
      <w:del w:id="313" w:author="Administrator" w:date="2021-02-19T14:50:00Z">
        <w:r w:rsidDel="00D2281C">
          <w:rPr>
            <w:rFonts w:ascii="仿宋_GB2312" w:eastAsia="仿宋_GB2312" w:hAnsi="黑体" w:cs="仿宋_GB2312" w:hint="eastAsia"/>
            <w:sz w:val="32"/>
            <w:szCs w:val="32"/>
          </w:rPr>
          <w:delText>××</w:delText>
        </w:r>
      </w:del>
      <w:ins w:id="314" w:author="Administrator" w:date="2021-02-19T14:50:00Z">
        <w:r w:rsidR="00D2281C">
          <w:rPr>
            <w:rFonts w:ascii="仿宋_GB2312" w:eastAsia="仿宋_GB2312" w:hAnsi="黑体" w:cs="仿宋_GB2312" w:hint="eastAsia"/>
            <w:sz w:val="32"/>
            <w:szCs w:val="32"/>
          </w:rPr>
          <w:t>1</w:t>
        </w:r>
      </w:ins>
      <w:r>
        <w:rPr>
          <w:rFonts w:ascii="仿宋_GB2312" w:eastAsia="仿宋_GB2312" w:hAnsi="黑体" w:cs="仿宋_GB2312" w:hint="eastAsia"/>
          <w:sz w:val="32"/>
          <w:szCs w:val="32"/>
        </w:rPr>
        <w:t>辆，计划购置</w:t>
      </w:r>
      <w:del w:id="315" w:author="Administrator" w:date="2021-02-19T14:50:00Z">
        <w:r w:rsidDel="00D2281C">
          <w:rPr>
            <w:rFonts w:ascii="仿宋_GB2312" w:eastAsia="仿宋_GB2312" w:hAnsi="黑体" w:cs="仿宋_GB2312" w:hint="eastAsia"/>
            <w:sz w:val="32"/>
            <w:szCs w:val="32"/>
          </w:rPr>
          <w:delText>××</w:delText>
        </w:r>
      </w:del>
      <w:ins w:id="316" w:author="Administrator" w:date="2021-02-19T14:50:00Z">
        <w:r w:rsidR="00D2281C">
          <w:rPr>
            <w:rFonts w:ascii="仿宋_GB2312" w:eastAsia="仿宋_GB2312" w:hAnsi="黑体" w:cs="仿宋_GB2312" w:hint="eastAsia"/>
            <w:sz w:val="32"/>
            <w:szCs w:val="32"/>
          </w:rPr>
          <w:t>0</w:t>
        </w:r>
      </w:ins>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del w:id="317" w:author="Administrator" w:date="2021-02-19T14:51:00Z">
        <w:r w:rsidDel="00813853">
          <w:rPr>
            <w:rFonts w:ascii="仿宋_GB2312" w:eastAsia="仿宋_GB2312" w:hAnsi="黑体" w:cs="仿宋_GB2312" w:hint="eastAsia"/>
            <w:sz w:val="32"/>
            <w:szCs w:val="32"/>
          </w:rPr>
          <w:delText>××</w:delText>
        </w:r>
      </w:del>
      <w:ins w:id="318" w:author="Administrator" w:date="2021-02-19T14:51:00Z">
        <w:r w:rsidR="00813853">
          <w:rPr>
            <w:rFonts w:ascii="仿宋_GB2312" w:eastAsia="仿宋_GB2312" w:hAnsi="黑体" w:cs="仿宋_GB2312" w:hint="eastAsia"/>
            <w:sz w:val="32"/>
            <w:szCs w:val="32"/>
          </w:rPr>
          <w:t>1</w:t>
        </w:r>
      </w:ins>
      <w:r>
        <w:rPr>
          <w:rFonts w:ascii="Times New Roman" w:eastAsia="仿宋_GB2312" w:hAnsi="Times New Roman" w:cs="Times New Roman"/>
          <w:sz w:val="32"/>
          <w:shd w:val="clear" w:color="auto" w:fill="FFFFFF"/>
        </w:rPr>
        <w:t>万元，</w:t>
      </w:r>
      <w:del w:id="319" w:author="Administrator" w:date="2021-02-19T15:00:00Z">
        <w:r w:rsidDel="006D41EE">
          <w:rPr>
            <w:rFonts w:ascii="Times New Roman" w:eastAsia="仿宋_GB2312" w:hAnsi="Times New Roman" w:cs="Times New Roman"/>
            <w:sz w:val="32"/>
            <w:shd w:val="clear" w:color="auto" w:fill="FFFFFF"/>
          </w:rPr>
          <w:delText>与</w:delText>
        </w:r>
        <w:r w:rsidDel="006D41EE">
          <w:rPr>
            <w:rFonts w:ascii="Times New Roman" w:eastAsia="仿宋_GB2312" w:hAnsi="Times New Roman" w:cs="Times New Roman" w:hint="eastAsia"/>
            <w:sz w:val="32"/>
            <w:shd w:val="clear" w:color="auto" w:fill="FFFFFF"/>
          </w:rPr>
          <w:delText>上</w:delText>
        </w:r>
        <w:r w:rsidDel="006D41EE">
          <w:rPr>
            <w:rFonts w:ascii="Times New Roman" w:eastAsia="仿宋_GB2312" w:hAnsi="Times New Roman" w:cs="Times New Roman"/>
            <w:sz w:val="32"/>
            <w:shd w:val="clear" w:color="auto" w:fill="FFFFFF"/>
          </w:rPr>
          <w:delText>年预算持平</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shd w:val="clear" w:color="auto" w:fill="FFFFFF"/>
          </w:rPr>
          <w:delText>较</w:delText>
        </w:r>
        <w:r w:rsidDel="006D41EE">
          <w:rPr>
            <w:rFonts w:ascii="Times New Roman" w:eastAsia="仿宋_GB2312" w:hAnsi="Times New Roman" w:cs="Times New Roman" w:hint="eastAsia"/>
            <w:sz w:val="32"/>
            <w:shd w:val="clear" w:color="auto" w:fill="FFFFFF"/>
          </w:rPr>
          <w:delText>上</w:delText>
        </w:r>
        <w:r w:rsidDel="006D41EE">
          <w:rPr>
            <w:rFonts w:ascii="Times New Roman" w:eastAsia="仿宋_GB2312" w:hAnsi="Times New Roman" w:cs="Times New Roman"/>
            <w:sz w:val="32"/>
            <w:shd w:val="clear" w:color="auto" w:fill="FFFFFF"/>
          </w:rPr>
          <w:delText>年预算下降</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w:delText>
        </w:r>
      </w:del>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del w:id="320" w:author="Administrator" w:date="2021-02-19T15:08:00Z">
        <w:r w:rsidDel="006D41EE">
          <w:rPr>
            <w:rFonts w:ascii="仿宋_GB2312" w:eastAsia="仿宋_GB2312" w:hAnsi="黑体" w:cs="仿宋_GB2312" w:hint="eastAsia"/>
            <w:sz w:val="32"/>
            <w:szCs w:val="32"/>
          </w:rPr>
          <w:delText>××</w:delText>
        </w:r>
      </w:del>
      <w:ins w:id="321" w:author="Administrator" w:date="2021-02-19T15:08:00Z">
        <w:r w:rsidR="006D41EE">
          <w:rPr>
            <w:rFonts w:ascii="仿宋_GB2312" w:eastAsia="仿宋_GB2312" w:hAnsi="黑体" w:cs="仿宋_GB2312" w:hint="eastAsia"/>
            <w:sz w:val="32"/>
            <w:szCs w:val="32"/>
          </w:rPr>
          <w:t>90</w:t>
        </w:r>
      </w:ins>
      <w:r>
        <w:rPr>
          <w:rFonts w:ascii="Times New Roman" w:eastAsia="仿宋_GB2312" w:hAnsi="Times New Roman" w:cs="Times New Roman"/>
          <w:sz w:val="32"/>
          <w:shd w:val="clear" w:color="auto" w:fill="FFFFFF"/>
        </w:rPr>
        <w:t>%</w:t>
      </w:r>
      <w:r>
        <w:rPr>
          <w:rFonts w:ascii="Times New Roman" w:eastAsia="仿宋_GB2312" w:hAnsi="Times New Roman" w:cs="Times New Roman"/>
          <w:sz w:val="32"/>
          <w:shd w:val="clear" w:color="auto" w:fill="FFFFFF"/>
        </w:rPr>
        <w:t>。</w:t>
      </w:r>
      <w:del w:id="322" w:author="Administrator" w:date="2021-02-19T15:10:00Z">
        <w:r w:rsidDel="006D41EE">
          <w:rPr>
            <w:rFonts w:ascii="Times New Roman" w:eastAsia="仿宋_GB2312" w:hAnsi="Times New Roman" w:cs="Times New Roman"/>
            <w:sz w:val="32"/>
          </w:rPr>
          <w:delText>下降</w:delText>
        </w:r>
        <w:r w:rsidDel="006D41EE">
          <w:rPr>
            <w:rFonts w:ascii="Times New Roman" w:eastAsia="仿宋_GB2312" w:hAnsi="Times New Roman" w:cs="Times New Roman"/>
            <w:sz w:val="32"/>
          </w:rPr>
          <w:delText>/</w:delText>
        </w:r>
      </w:del>
      <w:r>
        <w:rPr>
          <w:rFonts w:ascii="Times New Roman" w:eastAsia="仿宋_GB2312" w:hAnsi="Times New Roman" w:cs="Times New Roman"/>
          <w:sz w:val="32"/>
        </w:rPr>
        <w:t>增长的</w:t>
      </w:r>
      <w:r>
        <w:rPr>
          <w:rFonts w:ascii="Times New Roman" w:eastAsia="仿宋_GB2312" w:hAnsi="Times New Roman" w:cs="Times New Roman"/>
          <w:sz w:val="32"/>
          <w:shd w:val="clear" w:color="auto" w:fill="FFFFFF"/>
        </w:rPr>
        <w:t>主要原因包括：</w:t>
      </w:r>
      <w:del w:id="323" w:author="Administrator" w:date="2021-02-19T15:21:00Z">
        <w:r w:rsidDel="006D41EE">
          <w:rPr>
            <w:rFonts w:ascii="Times New Roman" w:eastAsia="仿宋_GB2312" w:hAnsi="Times New Roman" w:cs="Times New Roman"/>
            <w:sz w:val="32"/>
            <w:shd w:val="clear" w:color="auto" w:fill="FFFFFF"/>
          </w:rPr>
          <w:delText>......</w:delText>
        </w:r>
      </w:del>
      <w:ins w:id="324" w:author="Administrator" w:date="2021-02-19T15:35:00Z">
        <w:r w:rsidR="006D41EE">
          <w:rPr>
            <w:rFonts w:ascii="Times New Roman" w:eastAsia="仿宋_GB2312" w:hAnsi="Times New Roman" w:cs="Times New Roman" w:hint="eastAsia"/>
            <w:sz w:val="32"/>
            <w:shd w:val="clear" w:color="auto" w:fill="FFFFFF"/>
          </w:rPr>
          <w:t>餐饮费、租车费等</w:t>
        </w:r>
      </w:ins>
      <w:r>
        <w:rPr>
          <w:rFonts w:ascii="Times New Roman" w:eastAsia="仿宋_GB2312" w:hAnsi="Times New Roman" w:cs="Times New Roman" w:hint="eastAsia"/>
          <w:sz w:val="32"/>
          <w:shd w:val="clear" w:color="auto" w:fill="FFFFFF"/>
        </w:rPr>
        <w:t>，计划接待</w:t>
      </w:r>
      <w:ins w:id="325" w:author="Administrator" w:date="2021-02-19T15:39:00Z">
        <w:r w:rsidR="006D41EE">
          <w:rPr>
            <w:rFonts w:ascii="仿宋_GB2312" w:eastAsia="仿宋_GB2312" w:hAnsi="黑体" w:cs="仿宋_GB2312" w:hint="eastAsia"/>
            <w:sz w:val="32"/>
            <w:szCs w:val="32"/>
          </w:rPr>
          <w:t>5</w:t>
        </w:r>
      </w:ins>
      <w:del w:id="326" w:author="Administrator" w:date="2021-02-19T15:39:00Z">
        <w:r w:rsidDel="006D41EE">
          <w:rPr>
            <w:rFonts w:ascii="仿宋_GB2312" w:eastAsia="仿宋_GB2312" w:hAnsi="黑体" w:cs="仿宋_GB2312" w:hint="eastAsia"/>
            <w:sz w:val="32"/>
            <w:szCs w:val="32"/>
          </w:rPr>
          <w:delText>××</w:delText>
        </w:r>
      </w:del>
      <w:r>
        <w:rPr>
          <w:rFonts w:ascii="仿宋_GB2312" w:eastAsia="仿宋_GB2312" w:hAnsi="黑体" w:cs="仿宋_GB2312" w:hint="eastAsia"/>
          <w:sz w:val="32"/>
          <w:szCs w:val="32"/>
        </w:rPr>
        <w:t>批</w:t>
      </w:r>
      <w:del w:id="327" w:author="Administrator" w:date="2021-02-19T15:39:00Z">
        <w:r w:rsidDel="006D41EE">
          <w:rPr>
            <w:rFonts w:ascii="仿宋_GB2312" w:eastAsia="仿宋_GB2312" w:hAnsi="黑体" w:cs="仿宋_GB2312" w:hint="eastAsia"/>
            <w:sz w:val="32"/>
            <w:szCs w:val="32"/>
          </w:rPr>
          <w:delText>××</w:delText>
        </w:r>
      </w:del>
      <w:ins w:id="328" w:author="Administrator" w:date="2021-02-19T15:39:00Z">
        <w:r w:rsidR="006D41EE">
          <w:rPr>
            <w:rFonts w:ascii="仿宋_GB2312" w:eastAsia="仿宋_GB2312" w:hAnsi="黑体" w:cs="仿宋_GB2312" w:hint="eastAsia"/>
            <w:sz w:val="32"/>
            <w:szCs w:val="32"/>
          </w:rPr>
          <w:t>2</w:t>
        </w:r>
      </w:ins>
      <w:ins w:id="329" w:author="Administrator" w:date="2021-02-19T15:40:00Z">
        <w:r w:rsidR="006D41EE">
          <w:rPr>
            <w:rFonts w:ascii="仿宋_GB2312" w:eastAsia="仿宋_GB2312" w:hAnsi="黑体" w:cs="仿宋_GB2312" w:hint="eastAsia"/>
            <w:sz w:val="32"/>
            <w:szCs w:val="32"/>
          </w:rPr>
          <w:t>0</w:t>
        </w:r>
      </w:ins>
      <w:r>
        <w:rPr>
          <w:rFonts w:ascii="仿宋_GB2312" w:eastAsia="仿宋_GB2312" w:hAnsi="黑体" w:cs="仿宋_GB2312" w:hint="eastAsia"/>
          <w:sz w:val="32"/>
          <w:szCs w:val="32"/>
        </w:rPr>
        <w:t>人</w:t>
      </w:r>
      <w:r>
        <w:rPr>
          <w:rFonts w:ascii="Times New Roman" w:eastAsia="仿宋_GB2312" w:hAnsi="Times New Roman" w:cs="Times New Roman" w:hint="eastAsia"/>
          <w:sz w:val="32"/>
          <w:shd w:val="clear" w:color="auto" w:fill="FFFFFF"/>
        </w:rPr>
        <w:t>。</w:t>
      </w:r>
    </w:p>
    <w:p w:rsidR="004B4574" w:rsidRDefault="00286344">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（二）</w:t>
      </w:r>
      <w:del w:id="330" w:author="Administrator" w:date="2021-02-19T15:40:00Z">
        <w:r w:rsidDel="006D41EE">
          <w:rPr>
            <w:rFonts w:ascii="仿宋_GB2312" w:eastAsia="仿宋_GB2312" w:hAnsi="黑体" w:hint="eastAsia"/>
            <w:sz w:val="32"/>
            <w:szCs w:val="32"/>
          </w:rPr>
          <w:delText>××（部门或单位）</w:delText>
        </w:r>
        <w:r w:rsidDel="006D41EE">
          <w:rPr>
            <w:rFonts w:ascii="仿宋_GB2312" w:eastAsia="仿宋_GB2312" w:hAnsi="黑体" w:cs="仿宋_GB2312" w:hint="eastAsia"/>
            <w:sz w:val="32"/>
            <w:szCs w:val="32"/>
          </w:rPr>
          <w:delText>××</w:delText>
        </w:r>
      </w:del>
      <w:ins w:id="331" w:author="Administrator" w:date="2021-02-19T15:40:00Z">
        <w:r w:rsidR="006D41EE">
          <w:rPr>
            <w:rFonts w:ascii="仿宋_GB2312" w:eastAsia="仿宋_GB2312" w:hAnsi="黑体" w:hint="eastAsia"/>
            <w:sz w:val="32"/>
            <w:szCs w:val="32"/>
          </w:rPr>
          <w:t>省畜牧技术推广总站2021</w:t>
        </w:r>
      </w:ins>
      <w:r>
        <w:rPr>
          <w:rFonts w:ascii="仿宋_GB2312" w:eastAsia="仿宋_GB2312" w:hAnsi="黑体" w:hint="eastAsia"/>
          <w:sz w:val="32"/>
          <w:szCs w:val="32"/>
        </w:rPr>
        <w:t>年政府性基金预算“三公”经费预算数为</w:t>
      </w:r>
      <w:del w:id="332" w:author="Administrator" w:date="2021-02-19T15:41:00Z">
        <w:r w:rsidDel="006D41EE">
          <w:rPr>
            <w:rFonts w:ascii="仿宋_GB2312" w:eastAsia="仿宋_GB2312" w:hAnsi="黑体" w:cs="仿宋_GB2312" w:hint="eastAsia"/>
            <w:sz w:val="32"/>
            <w:szCs w:val="32"/>
          </w:rPr>
          <w:delText>××</w:delText>
        </w:r>
      </w:del>
      <w:ins w:id="333" w:author="Administrator" w:date="2021-02-19T15:41: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万元，其中：</w:t>
      </w:r>
    </w:p>
    <w:p w:rsidR="004B4574" w:rsidRDefault="00286344">
      <w:pPr>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 xml:space="preserve">    </w:t>
      </w:r>
      <w:r>
        <w:rPr>
          <w:rFonts w:ascii="Times New Roman" w:eastAsia="仿宋_GB2312" w:hAnsi="Times New Roman" w:cs="Times New Roman"/>
          <w:sz w:val="32"/>
          <w:shd w:val="clear" w:color="auto" w:fill="FFFFFF"/>
        </w:rPr>
        <w:t>因公出国（境）经费</w:t>
      </w:r>
      <w:del w:id="334" w:author="Administrator" w:date="2021-02-19T15:41:00Z">
        <w:r w:rsidDel="006D41EE">
          <w:rPr>
            <w:rFonts w:ascii="仿宋_GB2312" w:eastAsia="仿宋_GB2312" w:hAnsi="黑体" w:cs="仿宋_GB2312" w:hint="eastAsia"/>
            <w:sz w:val="32"/>
            <w:szCs w:val="32"/>
          </w:rPr>
          <w:delText>××</w:delText>
        </w:r>
      </w:del>
      <w:ins w:id="335" w:author="Administrator" w:date="2021-02-19T15:41: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del w:id="336" w:author="Administrator" w:date="2021-02-19T15:42:00Z">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shd w:val="clear" w:color="auto" w:fill="FFFFFF"/>
          </w:rPr>
          <w:delText>较</w:delText>
        </w:r>
        <w:r w:rsidDel="006D41EE">
          <w:rPr>
            <w:rFonts w:ascii="Times New Roman" w:eastAsia="仿宋_GB2312" w:hAnsi="Times New Roman" w:cs="Times New Roman" w:hint="eastAsia"/>
            <w:sz w:val="32"/>
            <w:shd w:val="clear" w:color="auto" w:fill="FFFFFF"/>
          </w:rPr>
          <w:delText>上</w:delText>
        </w:r>
        <w:r w:rsidDel="006D41EE">
          <w:rPr>
            <w:rFonts w:ascii="Times New Roman" w:eastAsia="仿宋_GB2312" w:hAnsi="Times New Roman" w:cs="Times New Roman"/>
            <w:sz w:val="32"/>
            <w:shd w:val="clear" w:color="auto" w:fill="FFFFFF"/>
          </w:rPr>
          <w:delText>年预算下降</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shd w:val="clear" w:color="auto" w:fill="FFFFFF"/>
          </w:rPr>
          <w:delText>较</w:delText>
        </w:r>
        <w:r w:rsidDel="006D41EE">
          <w:rPr>
            <w:rFonts w:ascii="Times New Roman" w:eastAsia="仿宋_GB2312" w:hAnsi="Times New Roman" w:cs="Times New Roman" w:hint="eastAsia"/>
            <w:sz w:val="32"/>
            <w:shd w:val="clear" w:color="auto" w:fill="FFFFFF"/>
          </w:rPr>
          <w:delText>上</w:delText>
        </w:r>
        <w:r w:rsidDel="006D41EE">
          <w:rPr>
            <w:rFonts w:ascii="Times New Roman" w:eastAsia="仿宋_GB2312" w:hAnsi="Times New Roman" w:cs="Times New Roman"/>
            <w:sz w:val="32"/>
            <w:shd w:val="clear" w:color="auto" w:fill="FFFFFF"/>
          </w:rPr>
          <w:delText>年预算增长</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rPr>
          <w:delText>下降</w:delText>
        </w:r>
        <w:r w:rsidDel="006D41EE">
          <w:rPr>
            <w:rFonts w:ascii="Times New Roman" w:eastAsia="仿宋_GB2312" w:hAnsi="Times New Roman" w:cs="Times New Roman"/>
            <w:sz w:val="32"/>
          </w:rPr>
          <w:delText>/</w:delText>
        </w:r>
        <w:r w:rsidDel="006D41EE">
          <w:rPr>
            <w:rFonts w:ascii="Times New Roman" w:eastAsia="仿宋_GB2312" w:hAnsi="Times New Roman" w:cs="Times New Roman"/>
            <w:sz w:val="32"/>
          </w:rPr>
          <w:delText>增长的</w:delText>
        </w:r>
        <w:r w:rsidDel="006D41EE">
          <w:rPr>
            <w:rFonts w:ascii="Times New Roman" w:eastAsia="仿宋_GB2312" w:hAnsi="Times New Roman" w:cs="Times New Roman"/>
            <w:sz w:val="32"/>
            <w:shd w:val="clear" w:color="auto" w:fill="FFFFFF"/>
          </w:rPr>
          <w:delText>主要原因包括：</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hint="eastAsia"/>
            <w:sz w:val="32"/>
            <w:shd w:val="clear" w:color="auto" w:fill="FFFFFF"/>
          </w:rPr>
          <w:delText>。</w:delText>
        </w:r>
        <w:r w:rsidDel="006D41EE">
          <w:rPr>
            <w:rFonts w:ascii="Times New Roman" w:eastAsia="仿宋_GB2312" w:hAnsi="Times New Roman" w:cs="Times New Roman"/>
            <w:sz w:val="32"/>
            <w:shd w:val="clear" w:color="auto" w:fill="FFFFFF"/>
          </w:rPr>
          <w:delText>根据</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shd w:val="clear" w:color="auto" w:fill="FFFFFF"/>
          </w:rPr>
          <w:delText>（如外事部门等）安排的</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年出国计划，拟安排出国（境）组</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次，出国（境）</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人。出国（境）团组主要包括：</w:delText>
        </w:r>
        <w:r w:rsidDel="006D41EE">
          <w:rPr>
            <w:rFonts w:ascii="Times New Roman" w:eastAsia="仿宋_GB2312" w:hAnsi="Times New Roman" w:cs="Times New Roman"/>
            <w:sz w:val="32"/>
            <w:shd w:val="clear" w:color="auto" w:fill="FFFFFF"/>
          </w:rPr>
          <w:delText>1.×××</w:delText>
        </w:r>
        <w:r w:rsidDel="006D41EE">
          <w:rPr>
            <w:rFonts w:ascii="Times New Roman" w:eastAsia="仿宋_GB2312" w:hAnsi="Times New Roman" w:cs="Times New Roman"/>
            <w:sz w:val="32"/>
            <w:shd w:val="clear" w:color="auto" w:fill="FFFFFF"/>
          </w:rPr>
          <w:delText>团组：目的地为</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shd w:val="clear" w:color="auto" w:fill="FFFFFF"/>
          </w:rPr>
          <w:delText>，人数为</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人，天数为</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天，主要任务为</w:delText>
        </w:r>
        <w:r w:rsidDel="006D41EE">
          <w:rPr>
            <w:rFonts w:ascii="Times New Roman" w:eastAsia="仿宋_GB2312" w:hAnsi="Times New Roman" w:cs="Times New Roman"/>
            <w:sz w:val="32"/>
            <w:shd w:val="clear" w:color="auto" w:fill="FFFFFF"/>
          </w:rPr>
          <w:delText>×××</w:delText>
        </w:r>
      </w:del>
      <w:r>
        <w:rPr>
          <w:rFonts w:ascii="Times New Roman" w:eastAsia="仿宋_GB2312" w:hAnsi="Times New Roman" w:cs="Times New Roman"/>
          <w:sz w:val="32"/>
          <w:shd w:val="clear" w:color="auto" w:fill="FFFFFF"/>
        </w:rPr>
        <w:t>；</w:t>
      </w:r>
      <w:del w:id="337" w:author="Administrator" w:date="2021-02-19T15:42:00Z">
        <w:r w:rsidDel="006D41EE">
          <w:rPr>
            <w:rFonts w:ascii="Times New Roman" w:eastAsia="仿宋_GB2312" w:hAnsi="Times New Roman" w:cs="Times New Roman"/>
            <w:sz w:val="32"/>
            <w:shd w:val="clear" w:color="auto" w:fill="FFFFFF"/>
          </w:rPr>
          <w:delText>......</w:delText>
        </w:r>
      </w:del>
      <w:r>
        <w:rPr>
          <w:rFonts w:ascii="Times New Roman" w:eastAsia="仿宋_GB2312" w:hAnsi="Times New Roman" w:cs="Times New Roman"/>
          <w:sz w:val="32"/>
          <w:shd w:val="clear" w:color="auto" w:fill="FFFFFF"/>
        </w:rPr>
        <w:t>公务用车购置及运行费</w:t>
      </w:r>
      <w:del w:id="338" w:author="Administrator" w:date="2021-02-19T15:42:00Z">
        <w:r w:rsidDel="006D41EE">
          <w:rPr>
            <w:rFonts w:ascii="仿宋_GB2312" w:eastAsia="仿宋_GB2312" w:hAnsi="黑体" w:cs="仿宋_GB2312" w:hint="eastAsia"/>
            <w:sz w:val="32"/>
            <w:szCs w:val="32"/>
          </w:rPr>
          <w:delText>××</w:delText>
        </w:r>
      </w:del>
      <w:ins w:id="339" w:author="Administrator" w:date="2021-02-19T15:42: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del w:id="340" w:author="Administrator" w:date="2021-02-19T15:42:00Z">
        <w:r w:rsidDel="006D41EE">
          <w:rPr>
            <w:rFonts w:ascii="仿宋_GB2312" w:eastAsia="仿宋_GB2312" w:hAnsi="黑体" w:cs="仿宋_GB2312" w:hint="eastAsia"/>
            <w:sz w:val="32"/>
            <w:szCs w:val="32"/>
          </w:rPr>
          <w:delText>××</w:delText>
        </w:r>
      </w:del>
      <w:ins w:id="341" w:author="Administrator" w:date="2021-02-19T15:42: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del w:id="342" w:author="Administrator" w:date="2021-02-19T15:42:00Z">
        <w:r w:rsidDel="006D41EE">
          <w:rPr>
            <w:rFonts w:ascii="仿宋_GB2312" w:eastAsia="仿宋_GB2312" w:hAnsi="黑体" w:cs="仿宋_GB2312" w:hint="eastAsia"/>
            <w:sz w:val="32"/>
            <w:szCs w:val="32"/>
          </w:rPr>
          <w:delText>××</w:delText>
        </w:r>
      </w:del>
      <w:ins w:id="343" w:author="Administrator" w:date="2021-02-19T15:42: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del w:id="344" w:author="Administrator" w:date="2021-02-19T15:42:00Z">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shd w:val="clear" w:color="auto" w:fill="FFFFFF"/>
          </w:rPr>
          <w:delText>较</w:delText>
        </w:r>
        <w:r w:rsidDel="006D41EE">
          <w:rPr>
            <w:rFonts w:ascii="Times New Roman" w:eastAsia="仿宋_GB2312" w:hAnsi="Times New Roman" w:cs="Times New Roman" w:hint="eastAsia"/>
            <w:sz w:val="32"/>
            <w:shd w:val="clear" w:color="auto" w:fill="FFFFFF"/>
          </w:rPr>
          <w:delText>上</w:delText>
        </w:r>
        <w:r w:rsidDel="006D41EE">
          <w:rPr>
            <w:rFonts w:ascii="Times New Roman" w:eastAsia="仿宋_GB2312" w:hAnsi="Times New Roman" w:cs="Times New Roman"/>
            <w:sz w:val="32"/>
            <w:shd w:val="clear" w:color="auto" w:fill="FFFFFF"/>
          </w:rPr>
          <w:delText>年预算下降</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shd w:val="clear" w:color="auto" w:fill="FFFFFF"/>
          </w:rPr>
          <w:delText>较</w:delText>
        </w:r>
        <w:r w:rsidDel="006D41EE">
          <w:rPr>
            <w:rFonts w:ascii="Times New Roman" w:eastAsia="仿宋_GB2312" w:hAnsi="Times New Roman" w:cs="Times New Roman" w:hint="eastAsia"/>
            <w:sz w:val="32"/>
            <w:shd w:val="clear" w:color="auto" w:fill="FFFFFF"/>
          </w:rPr>
          <w:delText>上</w:delText>
        </w:r>
        <w:r w:rsidDel="006D41EE">
          <w:rPr>
            <w:rFonts w:ascii="Times New Roman" w:eastAsia="仿宋_GB2312" w:hAnsi="Times New Roman" w:cs="Times New Roman"/>
            <w:sz w:val="32"/>
            <w:shd w:val="clear" w:color="auto" w:fill="FFFFFF"/>
          </w:rPr>
          <w:delText>年预算增长</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rPr>
          <w:delText>下降</w:delText>
        </w:r>
        <w:r w:rsidDel="006D41EE">
          <w:rPr>
            <w:rFonts w:ascii="Times New Roman" w:eastAsia="仿宋_GB2312" w:hAnsi="Times New Roman" w:cs="Times New Roman"/>
            <w:sz w:val="32"/>
          </w:rPr>
          <w:delText>/</w:delText>
        </w:r>
        <w:r w:rsidDel="006D41EE">
          <w:rPr>
            <w:rFonts w:ascii="Times New Roman" w:eastAsia="仿宋_GB2312" w:hAnsi="Times New Roman" w:cs="Times New Roman"/>
            <w:sz w:val="32"/>
          </w:rPr>
          <w:delText>增长的</w:delText>
        </w:r>
        <w:r w:rsidDel="006D41EE">
          <w:rPr>
            <w:rFonts w:ascii="Times New Roman" w:eastAsia="仿宋_GB2312" w:hAnsi="Times New Roman" w:cs="Times New Roman"/>
            <w:sz w:val="32"/>
            <w:shd w:val="clear" w:color="auto" w:fill="FFFFFF"/>
          </w:rPr>
          <w:delText>主要原因包括：</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hint="eastAsia"/>
            <w:sz w:val="32"/>
            <w:shd w:val="clear" w:color="auto" w:fill="FFFFFF"/>
          </w:rPr>
          <w:delText>；公务车保有量</w:delText>
        </w:r>
        <w:r w:rsidDel="006D41EE">
          <w:rPr>
            <w:rFonts w:ascii="仿宋_GB2312" w:eastAsia="仿宋_GB2312" w:hAnsi="黑体" w:cs="仿宋_GB2312" w:hint="eastAsia"/>
            <w:sz w:val="32"/>
            <w:szCs w:val="32"/>
          </w:rPr>
          <w:delText>××辆，计划购置××辆</w:delText>
        </w:r>
      </w:del>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del w:id="345" w:author="Administrator" w:date="2021-02-19T15:42:00Z">
        <w:r w:rsidDel="006D41EE">
          <w:rPr>
            <w:rFonts w:ascii="仿宋_GB2312" w:eastAsia="仿宋_GB2312" w:hAnsi="黑体" w:cs="仿宋_GB2312" w:hint="eastAsia"/>
            <w:sz w:val="32"/>
            <w:szCs w:val="32"/>
          </w:rPr>
          <w:delText>××</w:delText>
        </w:r>
      </w:del>
      <w:ins w:id="346" w:author="Administrator" w:date="2021-02-19T15:42:00Z">
        <w:r w:rsidR="006D41EE">
          <w:rPr>
            <w:rFonts w:ascii="仿宋_GB2312" w:eastAsia="仿宋_GB2312" w:hAnsi="黑体" w:cs="仿宋_GB2312" w:hint="eastAsia"/>
            <w:sz w:val="32"/>
            <w:szCs w:val="32"/>
          </w:rPr>
          <w:t>0</w:t>
        </w:r>
      </w:ins>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del w:id="347" w:author="Administrator" w:date="2021-02-19T15:43:00Z">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shd w:val="clear" w:color="auto" w:fill="FFFFFF"/>
          </w:rPr>
          <w:delText>较</w:delText>
        </w:r>
        <w:r w:rsidDel="006D41EE">
          <w:rPr>
            <w:rFonts w:ascii="Times New Roman" w:eastAsia="仿宋_GB2312" w:hAnsi="Times New Roman" w:cs="Times New Roman" w:hint="eastAsia"/>
            <w:sz w:val="32"/>
            <w:shd w:val="clear" w:color="auto" w:fill="FFFFFF"/>
          </w:rPr>
          <w:delText>上</w:delText>
        </w:r>
        <w:r w:rsidDel="006D41EE">
          <w:rPr>
            <w:rFonts w:ascii="Times New Roman" w:eastAsia="仿宋_GB2312" w:hAnsi="Times New Roman" w:cs="Times New Roman"/>
            <w:sz w:val="32"/>
            <w:shd w:val="clear" w:color="auto" w:fill="FFFFFF"/>
          </w:rPr>
          <w:delText>年预算下降</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sz w:val="32"/>
            <w:shd w:val="clear" w:color="auto" w:fill="FFFFFF"/>
          </w:rPr>
          <w:delText>较</w:delText>
        </w:r>
        <w:r w:rsidDel="006D41EE">
          <w:rPr>
            <w:rFonts w:ascii="Times New Roman" w:eastAsia="仿宋_GB2312" w:hAnsi="Times New Roman" w:cs="Times New Roman" w:hint="eastAsia"/>
            <w:sz w:val="32"/>
            <w:shd w:val="clear" w:color="auto" w:fill="FFFFFF"/>
          </w:rPr>
          <w:delText>上</w:delText>
        </w:r>
        <w:r w:rsidDel="006D41EE">
          <w:rPr>
            <w:rFonts w:ascii="Times New Roman" w:eastAsia="仿宋_GB2312" w:hAnsi="Times New Roman" w:cs="Times New Roman"/>
            <w:sz w:val="32"/>
            <w:shd w:val="clear" w:color="auto" w:fill="FFFFFF"/>
          </w:rPr>
          <w:delText>年预算增长</w:delText>
        </w:r>
        <w:r w:rsidDel="006D41EE">
          <w:rPr>
            <w:rFonts w:ascii="仿宋_GB2312" w:eastAsia="仿宋_GB2312" w:hAnsi="黑体" w:cs="仿宋_GB2312" w:hint="eastAsia"/>
            <w:sz w:val="32"/>
            <w:szCs w:val="32"/>
          </w:rPr>
          <w:delText>××</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hint="eastAsia"/>
            <w:sz w:val="32"/>
            <w:shd w:val="clear" w:color="auto" w:fill="FFFFFF"/>
          </w:rPr>
          <w:delText>，</w:delText>
        </w:r>
        <w:r w:rsidDel="006D41EE">
          <w:rPr>
            <w:rFonts w:ascii="Times New Roman" w:eastAsia="仿宋_GB2312" w:hAnsi="Times New Roman" w:cs="Times New Roman"/>
            <w:sz w:val="32"/>
          </w:rPr>
          <w:delText>下降</w:delText>
        </w:r>
        <w:r w:rsidDel="006D41EE">
          <w:rPr>
            <w:rFonts w:ascii="Times New Roman" w:eastAsia="仿宋_GB2312" w:hAnsi="Times New Roman" w:cs="Times New Roman"/>
            <w:sz w:val="32"/>
          </w:rPr>
          <w:delText>/</w:delText>
        </w:r>
        <w:r w:rsidDel="006D41EE">
          <w:rPr>
            <w:rFonts w:ascii="Times New Roman" w:eastAsia="仿宋_GB2312" w:hAnsi="Times New Roman" w:cs="Times New Roman"/>
            <w:sz w:val="32"/>
          </w:rPr>
          <w:delText>增长的</w:delText>
        </w:r>
        <w:r w:rsidDel="006D41EE">
          <w:rPr>
            <w:rFonts w:ascii="Times New Roman" w:eastAsia="仿宋_GB2312" w:hAnsi="Times New Roman" w:cs="Times New Roman"/>
            <w:sz w:val="32"/>
            <w:shd w:val="clear" w:color="auto" w:fill="FFFFFF"/>
          </w:rPr>
          <w:delText>主要原因包括：</w:delText>
        </w:r>
        <w:r w:rsidDel="006D41EE">
          <w:rPr>
            <w:rFonts w:ascii="Times New Roman" w:eastAsia="仿宋_GB2312" w:hAnsi="Times New Roman" w:cs="Times New Roman"/>
            <w:sz w:val="32"/>
            <w:shd w:val="clear" w:color="auto" w:fill="FFFFFF"/>
          </w:rPr>
          <w:delText>......</w:delText>
        </w:r>
        <w:r w:rsidDel="006D41EE">
          <w:rPr>
            <w:rFonts w:ascii="Times New Roman" w:eastAsia="仿宋_GB2312" w:hAnsi="Times New Roman" w:cs="Times New Roman" w:hint="eastAsia"/>
            <w:sz w:val="32"/>
            <w:shd w:val="clear" w:color="auto" w:fill="FFFFFF"/>
          </w:rPr>
          <w:delText>。计划接待</w:delText>
        </w:r>
        <w:r w:rsidDel="006D41EE">
          <w:rPr>
            <w:rFonts w:ascii="仿宋_GB2312" w:eastAsia="仿宋_GB2312" w:hAnsi="黑体" w:cs="仿宋_GB2312" w:hint="eastAsia"/>
            <w:sz w:val="32"/>
            <w:szCs w:val="32"/>
          </w:rPr>
          <w:delText>××批××人</w:delText>
        </w:r>
      </w:del>
      <w:r>
        <w:rPr>
          <w:rFonts w:ascii="Times New Roman" w:eastAsia="仿宋_GB2312" w:hAnsi="Times New Roman" w:cs="Times New Roman" w:hint="eastAsia"/>
          <w:sz w:val="32"/>
          <w:shd w:val="clear" w:color="auto" w:fill="FFFFFF"/>
        </w:rPr>
        <w:t>。</w:t>
      </w:r>
    </w:p>
    <w:p w:rsidR="004B4574" w:rsidRDefault="00286344">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ins w:id="348" w:author="Administrator" w:date="2021-02-19T15:43:00Z">
        <w:r w:rsidR="006D41EE" w:rsidRPr="00FF317F">
          <w:rPr>
            <w:rFonts w:ascii="黑体" w:eastAsia="黑体" w:hAnsi="黑体" w:hint="eastAsia"/>
            <w:sz w:val="32"/>
            <w:szCs w:val="32"/>
          </w:rPr>
          <w:t>省畜牧技术推广总站2021</w:t>
        </w:r>
      </w:ins>
      <w:del w:id="349" w:author="Administrator" w:date="2021-02-19T15:43:00Z">
        <w:r w:rsidDel="006D41EE">
          <w:rPr>
            <w:rFonts w:ascii="仿宋_GB2312" w:eastAsia="仿宋_GB2312" w:hAnsi="黑体" w:hint="eastAsia"/>
            <w:sz w:val="32"/>
            <w:szCs w:val="32"/>
          </w:rPr>
          <w:delText>××</w:delText>
        </w:r>
        <w:r w:rsidDel="006D41EE">
          <w:rPr>
            <w:rFonts w:ascii="黑体" w:eastAsia="黑体" w:hAnsi="黑体" w:cs="Times New Roman" w:hint="eastAsia"/>
            <w:sz w:val="32"/>
            <w:shd w:val="clear" w:color="auto" w:fill="FFFFFF"/>
          </w:rPr>
          <w:delText>（部门或单位）</w:delText>
        </w:r>
        <w:r w:rsidDel="006D41EE">
          <w:rPr>
            <w:rFonts w:ascii="仿宋_GB2312" w:eastAsia="仿宋_GB2312" w:hAnsi="黑体" w:hint="eastAsia"/>
            <w:sz w:val="32"/>
            <w:szCs w:val="32"/>
          </w:rPr>
          <w:delText>××</w:delText>
        </w:r>
      </w:del>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4B4574" w:rsidRDefault="00286344">
      <w:pPr>
        <w:ind w:firstLine="640"/>
        <w:jc w:val="left"/>
        <w:rPr>
          <w:rFonts w:ascii="楷体" w:eastAsia="楷体" w:hAnsi="楷体"/>
          <w:sz w:val="32"/>
          <w:szCs w:val="32"/>
        </w:rPr>
      </w:pPr>
      <w:r>
        <w:rPr>
          <w:rFonts w:ascii="楷体" w:eastAsia="楷体" w:hAnsi="楷体" w:hint="eastAsia"/>
          <w:sz w:val="32"/>
          <w:szCs w:val="32"/>
        </w:rPr>
        <w:lastRenderedPageBreak/>
        <w:t>（一）政府性基金预算当年规模变化情况</w:t>
      </w:r>
    </w:p>
    <w:p w:rsidR="004B4574" w:rsidRDefault="00286344">
      <w:pPr>
        <w:ind w:firstLineChars="200" w:firstLine="640"/>
        <w:rPr>
          <w:rFonts w:ascii="仿宋_GB2312" w:eastAsia="仿宋_GB2312" w:hAnsi="黑体"/>
          <w:sz w:val="32"/>
          <w:szCs w:val="32"/>
        </w:rPr>
      </w:pPr>
      <w:del w:id="350" w:author="Administrator" w:date="2021-02-19T15:44:00Z">
        <w:r w:rsidDel="006D41EE">
          <w:rPr>
            <w:rFonts w:ascii="仿宋_GB2312" w:eastAsia="仿宋_GB2312" w:hAnsi="黑体" w:hint="eastAsia"/>
            <w:sz w:val="32"/>
            <w:szCs w:val="32"/>
          </w:rPr>
          <w:delText>××（部门或单位）</w:delText>
        </w:r>
        <w:r w:rsidDel="006D41EE">
          <w:rPr>
            <w:rFonts w:ascii="仿宋_GB2312" w:eastAsia="仿宋_GB2312" w:hAnsi="黑体" w:cs="仿宋_GB2312" w:hint="eastAsia"/>
            <w:sz w:val="32"/>
            <w:szCs w:val="32"/>
          </w:rPr>
          <w:delText>××</w:delText>
        </w:r>
      </w:del>
      <w:ins w:id="351" w:author="Administrator" w:date="2021-02-19T15:44:00Z">
        <w:r w:rsidR="006D41EE">
          <w:rPr>
            <w:rFonts w:ascii="仿宋_GB2312" w:eastAsia="仿宋_GB2312" w:hAnsi="黑体" w:hint="eastAsia"/>
            <w:sz w:val="32"/>
            <w:szCs w:val="32"/>
          </w:rPr>
          <w:t>省畜牧技术推广总站2021</w:t>
        </w:r>
      </w:ins>
      <w:r>
        <w:rPr>
          <w:rFonts w:ascii="仿宋_GB2312" w:eastAsia="仿宋_GB2312" w:hAnsi="黑体" w:hint="eastAsia"/>
          <w:sz w:val="32"/>
          <w:szCs w:val="32"/>
        </w:rPr>
        <w:t>年政府性基金预算当年拨款</w:t>
      </w:r>
      <w:ins w:id="352" w:author="Administrator" w:date="2021-02-19T15:44:00Z">
        <w:r w:rsidR="006D41EE">
          <w:rPr>
            <w:rFonts w:ascii="仿宋_GB2312" w:eastAsia="仿宋_GB2312" w:hAnsi="黑体" w:cs="仿宋_GB2312" w:hint="eastAsia"/>
            <w:sz w:val="32"/>
            <w:szCs w:val="32"/>
          </w:rPr>
          <w:t>0</w:t>
        </w:r>
      </w:ins>
      <w:del w:id="353" w:author="Administrator" w:date="2021-02-19T15:44:00Z">
        <w:r w:rsidDel="006D41EE">
          <w:rPr>
            <w:rFonts w:ascii="仿宋_GB2312" w:eastAsia="仿宋_GB2312" w:hAnsi="黑体" w:cs="仿宋_GB2312" w:hint="eastAsia"/>
            <w:sz w:val="32"/>
            <w:szCs w:val="32"/>
          </w:rPr>
          <w:delText>××</w:delText>
        </w:r>
      </w:del>
      <w:r>
        <w:rPr>
          <w:rFonts w:ascii="仿宋_GB2312" w:eastAsia="仿宋_GB2312" w:hAnsi="黑体" w:hint="eastAsia"/>
          <w:sz w:val="32"/>
          <w:szCs w:val="32"/>
        </w:rPr>
        <w:t>万元，比上年预算数</w:t>
      </w:r>
      <w:del w:id="354" w:author="Administrator" w:date="2021-02-19T15:44:00Z">
        <w:r w:rsidDel="006D41EE">
          <w:rPr>
            <w:rFonts w:ascii="仿宋_GB2312" w:eastAsia="仿宋_GB2312" w:hAnsi="黑体" w:cs="仿宋_GB2312" w:hint="eastAsia"/>
            <w:sz w:val="32"/>
            <w:szCs w:val="32"/>
          </w:rPr>
          <w:delText>增加/减少/</w:delText>
        </w:r>
      </w:del>
      <w:r>
        <w:rPr>
          <w:rFonts w:ascii="仿宋_GB2312" w:eastAsia="仿宋_GB2312" w:hAnsi="黑体" w:cs="仿宋_GB2312" w:hint="eastAsia"/>
          <w:sz w:val="32"/>
          <w:szCs w:val="32"/>
        </w:rPr>
        <w:t>持平</w:t>
      </w:r>
      <w:del w:id="355" w:author="Administrator" w:date="2021-02-19T15:44:00Z">
        <w:r w:rsidDel="006D41EE">
          <w:rPr>
            <w:rFonts w:ascii="仿宋_GB2312" w:eastAsia="仿宋_GB2312" w:hAnsi="黑体" w:cs="仿宋_GB2312" w:hint="eastAsia"/>
            <w:sz w:val="32"/>
            <w:szCs w:val="32"/>
          </w:rPr>
          <w:delText>××</w:delText>
        </w:r>
        <w:r w:rsidDel="006D41EE">
          <w:rPr>
            <w:rFonts w:ascii="仿宋_GB2312" w:eastAsia="仿宋_GB2312" w:hAnsi="黑体" w:hint="eastAsia"/>
            <w:sz w:val="32"/>
            <w:szCs w:val="32"/>
          </w:rPr>
          <w:delText>万元，主要是</w:delText>
        </w:r>
        <w:r w:rsidDel="006D41EE">
          <w:rPr>
            <w:rFonts w:ascii="仿宋_GB2312" w:eastAsia="仿宋_GB2312" w:hAnsi="黑体"/>
            <w:sz w:val="32"/>
            <w:szCs w:val="32"/>
          </w:rPr>
          <w:delText>……</w:delText>
        </w:r>
      </w:del>
      <w:r>
        <w:rPr>
          <w:rFonts w:ascii="仿宋_GB2312" w:eastAsia="仿宋_GB2312" w:hAnsi="黑体" w:hint="eastAsia"/>
          <w:sz w:val="32"/>
          <w:szCs w:val="32"/>
        </w:rPr>
        <w:t>。</w:t>
      </w:r>
    </w:p>
    <w:p w:rsidR="004B4574" w:rsidRDefault="00286344">
      <w:pPr>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4B4574" w:rsidRDefault="00286344">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科学技术支出（类）支出</w:t>
      </w:r>
      <w:del w:id="356" w:author="Administrator" w:date="2021-02-19T15:44:00Z">
        <w:r w:rsidDel="006D41EE">
          <w:rPr>
            <w:rFonts w:ascii="仿宋_GB2312" w:eastAsia="仿宋_GB2312" w:hAnsi="黑体" w:cs="仿宋_GB2312" w:hint="eastAsia"/>
            <w:sz w:val="32"/>
            <w:szCs w:val="32"/>
          </w:rPr>
          <w:delText>××</w:delText>
        </w:r>
      </w:del>
      <w:ins w:id="357" w:author="Administrator" w:date="2021-02-19T15:44: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万元，占</w:t>
      </w:r>
      <w:del w:id="358" w:author="Administrator" w:date="2021-02-19T15:44:00Z">
        <w:r w:rsidDel="006D41EE">
          <w:rPr>
            <w:rFonts w:ascii="仿宋_GB2312" w:eastAsia="仿宋_GB2312" w:hAnsi="黑体" w:cs="仿宋_GB2312" w:hint="eastAsia"/>
            <w:sz w:val="32"/>
            <w:szCs w:val="32"/>
          </w:rPr>
          <w:delText>×</w:delText>
        </w:r>
      </w:del>
      <w:ins w:id="359" w:author="Administrator" w:date="2021-02-19T15:44: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%；文化体育与传媒支出（类）</w:t>
      </w:r>
      <w:r>
        <w:rPr>
          <w:rFonts w:ascii="仿宋_GB2312" w:eastAsia="仿宋_GB2312" w:hAnsi="黑体" w:cs="仿宋_GB2312" w:hint="eastAsia"/>
          <w:sz w:val="32"/>
          <w:szCs w:val="32"/>
        </w:rPr>
        <w:t>支出</w:t>
      </w:r>
      <w:del w:id="360" w:author="Administrator" w:date="2021-02-19T15:44:00Z">
        <w:r w:rsidDel="006D41EE">
          <w:rPr>
            <w:rFonts w:ascii="仿宋_GB2312" w:eastAsia="仿宋_GB2312" w:hAnsi="黑体" w:cs="仿宋_GB2312" w:hint="eastAsia"/>
            <w:sz w:val="32"/>
            <w:szCs w:val="32"/>
          </w:rPr>
          <w:delText>××</w:delText>
        </w:r>
      </w:del>
      <w:ins w:id="361" w:author="Administrator" w:date="2021-02-19T15:44: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万元，占</w:t>
      </w:r>
      <w:del w:id="362" w:author="Administrator" w:date="2021-02-19T15:44:00Z">
        <w:r w:rsidDel="006D41EE">
          <w:rPr>
            <w:rFonts w:ascii="仿宋_GB2312" w:eastAsia="仿宋_GB2312" w:hAnsi="黑体" w:cs="仿宋_GB2312" w:hint="eastAsia"/>
            <w:sz w:val="32"/>
            <w:szCs w:val="32"/>
          </w:rPr>
          <w:delText>×</w:delText>
        </w:r>
      </w:del>
      <w:ins w:id="363" w:author="Administrator" w:date="2021-02-19T15:44: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%；社会保障和就业支出（类）</w:t>
      </w:r>
      <w:r>
        <w:rPr>
          <w:rFonts w:ascii="仿宋_GB2312" w:eastAsia="仿宋_GB2312" w:hAnsi="黑体" w:cs="仿宋_GB2312" w:hint="eastAsia"/>
          <w:sz w:val="32"/>
          <w:szCs w:val="32"/>
        </w:rPr>
        <w:t>支出</w:t>
      </w:r>
      <w:del w:id="364" w:author="Administrator" w:date="2021-02-19T15:44:00Z">
        <w:r w:rsidDel="006D41EE">
          <w:rPr>
            <w:rFonts w:ascii="仿宋_GB2312" w:eastAsia="仿宋_GB2312" w:hAnsi="黑体" w:cs="仿宋_GB2312" w:hint="eastAsia"/>
            <w:sz w:val="32"/>
            <w:szCs w:val="32"/>
          </w:rPr>
          <w:delText>××</w:delText>
        </w:r>
      </w:del>
      <w:ins w:id="365" w:author="Administrator" w:date="2021-02-19T15:44: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万元，占</w:t>
      </w:r>
      <w:del w:id="366" w:author="Administrator" w:date="2021-02-19T15:44:00Z">
        <w:r w:rsidDel="006D41EE">
          <w:rPr>
            <w:rFonts w:ascii="仿宋_GB2312" w:eastAsia="仿宋_GB2312" w:hAnsi="黑体" w:cs="仿宋_GB2312" w:hint="eastAsia"/>
            <w:sz w:val="32"/>
            <w:szCs w:val="32"/>
          </w:rPr>
          <w:delText>×</w:delText>
        </w:r>
      </w:del>
      <w:ins w:id="367" w:author="Administrator" w:date="2021-02-19T15:44: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%；节能环保（类）</w:t>
      </w:r>
      <w:r>
        <w:rPr>
          <w:rFonts w:ascii="仿宋_GB2312" w:eastAsia="仿宋_GB2312" w:hAnsi="黑体" w:cs="仿宋_GB2312" w:hint="eastAsia"/>
          <w:sz w:val="32"/>
          <w:szCs w:val="32"/>
        </w:rPr>
        <w:t>支出</w:t>
      </w:r>
      <w:del w:id="368" w:author="Administrator" w:date="2021-02-19T15:44:00Z">
        <w:r w:rsidDel="006D41EE">
          <w:rPr>
            <w:rFonts w:ascii="仿宋_GB2312" w:eastAsia="仿宋_GB2312" w:hAnsi="黑体" w:cs="仿宋_GB2312" w:hint="eastAsia"/>
            <w:sz w:val="32"/>
            <w:szCs w:val="32"/>
          </w:rPr>
          <w:delText>××</w:delText>
        </w:r>
      </w:del>
      <w:ins w:id="369" w:author="Administrator" w:date="2021-02-19T15:44: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万元，占</w:t>
      </w:r>
      <w:del w:id="370" w:author="Administrator" w:date="2021-02-19T15:45:00Z">
        <w:r w:rsidDel="006D41EE">
          <w:rPr>
            <w:rFonts w:ascii="仿宋_GB2312" w:eastAsia="仿宋_GB2312" w:hAnsi="黑体" w:cs="仿宋_GB2312" w:hint="eastAsia"/>
            <w:sz w:val="32"/>
            <w:szCs w:val="32"/>
          </w:rPr>
          <w:delText>×</w:delText>
        </w:r>
      </w:del>
      <w:ins w:id="371" w:author="Administrator" w:date="2021-02-19T15:45: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w:t>
      </w:r>
      <w:del w:id="372" w:author="Administrator" w:date="2021-02-19T15:45:00Z">
        <w:r w:rsidDel="006D41EE">
          <w:rPr>
            <w:rFonts w:ascii="仿宋_GB2312" w:eastAsia="仿宋_GB2312" w:hAnsi="黑体" w:hint="eastAsia"/>
            <w:sz w:val="32"/>
            <w:szCs w:val="32"/>
          </w:rPr>
          <w:delText>；</w:delText>
        </w:r>
        <w:r w:rsidDel="006D41EE">
          <w:rPr>
            <w:rFonts w:ascii="仿宋_GB2312" w:eastAsia="仿宋_GB2312" w:hAnsi="黑体"/>
            <w:sz w:val="32"/>
            <w:szCs w:val="32"/>
          </w:rPr>
          <w:delText>……</w:delText>
        </w:r>
      </w:del>
      <w:r>
        <w:rPr>
          <w:rFonts w:ascii="仿宋_GB2312" w:eastAsia="仿宋_GB2312" w:hAnsi="黑体" w:hint="eastAsia"/>
          <w:sz w:val="32"/>
          <w:szCs w:val="32"/>
        </w:rPr>
        <w:t>。</w:t>
      </w:r>
    </w:p>
    <w:p w:rsidR="004B4574" w:rsidRDefault="00286344">
      <w:pPr>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rsidR="004B4574" w:rsidRDefault="00286344">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 科学技术支出（类）核电站乏燃料处理处置基金支出（款）乏燃料运输（项</w:t>
      </w:r>
      <w:del w:id="373" w:author="Administrator" w:date="2021-02-19T15:45:00Z">
        <w:r w:rsidDel="006D41EE">
          <w:rPr>
            <w:rFonts w:ascii="仿宋_GB2312" w:eastAsia="仿宋_GB2312" w:hAnsi="黑体" w:cs="仿宋_GB2312" w:hint="eastAsia"/>
            <w:sz w:val="32"/>
            <w:szCs w:val="32"/>
          </w:rPr>
          <w:delText>）××</w:delText>
        </w:r>
      </w:del>
      <w:ins w:id="374" w:author="Administrator" w:date="2021-02-19T15:45:00Z">
        <w:r w:rsidR="006D41EE">
          <w:rPr>
            <w:rFonts w:ascii="仿宋_GB2312" w:eastAsia="仿宋_GB2312" w:hAnsi="黑体" w:cs="仿宋_GB2312" w:hint="eastAsia"/>
            <w:sz w:val="32"/>
            <w:szCs w:val="32"/>
          </w:rPr>
          <w:t>）2021</w:t>
        </w:r>
      </w:ins>
      <w:r>
        <w:rPr>
          <w:rFonts w:ascii="仿宋_GB2312" w:eastAsia="仿宋_GB2312" w:hAnsi="黑体" w:hint="eastAsia"/>
          <w:sz w:val="32"/>
          <w:szCs w:val="32"/>
        </w:rPr>
        <w:t>年预算数为</w:t>
      </w:r>
      <w:del w:id="375" w:author="Administrator" w:date="2021-02-19T15:45:00Z">
        <w:r w:rsidDel="006D41EE">
          <w:rPr>
            <w:rFonts w:ascii="仿宋_GB2312" w:eastAsia="仿宋_GB2312" w:hAnsi="黑体" w:cs="仿宋_GB2312" w:hint="eastAsia"/>
            <w:sz w:val="32"/>
            <w:szCs w:val="32"/>
          </w:rPr>
          <w:delText>××</w:delText>
        </w:r>
      </w:del>
      <w:ins w:id="376" w:author="Administrator" w:date="2021-02-19T15:45: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万元，比上年预算数</w:t>
      </w:r>
      <w:del w:id="377" w:author="Administrator" w:date="2021-02-19T15:45:00Z">
        <w:r w:rsidDel="006D41EE">
          <w:rPr>
            <w:rFonts w:ascii="仿宋_GB2312" w:eastAsia="仿宋_GB2312" w:hAnsi="黑体" w:cs="仿宋_GB2312" w:hint="eastAsia"/>
            <w:sz w:val="32"/>
            <w:szCs w:val="32"/>
          </w:rPr>
          <w:delText>增加/减少/</w:delText>
        </w:r>
      </w:del>
      <w:r>
        <w:rPr>
          <w:rFonts w:ascii="仿宋_GB2312" w:eastAsia="仿宋_GB2312" w:hAnsi="黑体" w:cs="仿宋_GB2312" w:hint="eastAsia"/>
          <w:sz w:val="32"/>
          <w:szCs w:val="32"/>
        </w:rPr>
        <w:t>持平</w:t>
      </w:r>
      <w:del w:id="378" w:author="Administrator" w:date="2021-02-19T15:45:00Z">
        <w:r w:rsidDel="006D41EE">
          <w:rPr>
            <w:rFonts w:ascii="仿宋_GB2312" w:eastAsia="仿宋_GB2312" w:hAnsi="黑体" w:cs="仿宋_GB2312" w:hint="eastAsia"/>
            <w:sz w:val="32"/>
            <w:szCs w:val="32"/>
          </w:rPr>
          <w:delText>××</w:delText>
        </w:r>
        <w:r w:rsidDel="006D41EE">
          <w:rPr>
            <w:rFonts w:ascii="仿宋_GB2312" w:eastAsia="仿宋_GB2312" w:hAnsi="黑体" w:hint="eastAsia"/>
            <w:sz w:val="32"/>
            <w:szCs w:val="32"/>
          </w:rPr>
          <w:delText>万元，主要是</w:delText>
        </w:r>
        <w:r w:rsidDel="006D41EE">
          <w:rPr>
            <w:rFonts w:ascii="仿宋_GB2312" w:eastAsia="仿宋_GB2312" w:hAnsi="黑体"/>
            <w:sz w:val="32"/>
            <w:szCs w:val="32"/>
          </w:rPr>
          <w:delText>……</w:delText>
        </w:r>
      </w:del>
      <w:r>
        <w:rPr>
          <w:rFonts w:ascii="仿宋_GB2312" w:eastAsia="仿宋_GB2312" w:hAnsi="黑体" w:hint="eastAsia"/>
          <w:sz w:val="32"/>
          <w:szCs w:val="32"/>
        </w:rPr>
        <w:t>。</w:t>
      </w:r>
    </w:p>
    <w:p w:rsidR="004B4574" w:rsidRDefault="00286344">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科学技术支出（类）核电站乏燃料处理处置基金支出（款）乏燃料离堆贮存（项</w:t>
      </w:r>
      <w:del w:id="379" w:author="Administrator" w:date="2021-02-19T15:45:00Z">
        <w:r w:rsidDel="006D41EE">
          <w:rPr>
            <w:rFonts w:ascii="仿宋_GB2312" w:eastAsia="仿宋_GB2312" w:hAnsi="黑体" w:cs="仿宋_GB2312" w:hint="eastAsia"/>
            <w:sz w:val="32"/>
            <w:szCs w:val="32"/>
          </w:rPr>
          <w:delText>）××</w:delText>
        </w:r>
      </w:del>
      <w:ins w:id="380" w:author="Administrator" w:date="2021-02-19T15:45:00Z">
        <w:r w:rsidR="006D41EE">
          <w:rPr>
            <w:rFonts w:ascii="仿宋_GB2312" w:eastAsia="仿宋_GB2312" w:hAnsi="黑体" w:cs="仿宋_GB2312" w:hint="eastAsia"/>
            <w:sz w:val="32"/>
            <w:szCs w:val="32"/>
          </w:rPr>
          <w:t>）2021</w:t>
        </w:r>
      </w:ins>
      <w:r>
        <w:rPr>
          <w:rFonts w:ascii="仿宋_GB2312" w:eastAsia="仿宋_GB2312" w:hAnsi="黑体" w:hint="eastAsia"/>
          <w:sz w:val="32"/>
          <w:szCs w:val="32"/>
        </w:rPr>
        <w:t>年预算数为</w:t>
      </w:r>
      <w:del w:id="381" w:author="Administrator" w:date="2021-02-19T15:45:00Z">
        <w:r w:rsidDel="006D41EE">
          <w:rPr>
            <w:rFonts w:ascii="仿宋_GB2312" w:eastAsia="仿宋_GB2312" w:hAnsi="黑体" w:cs="仿宋_GB2312" w:hint="eastAsia"/>
            <w:sz w:val="32"/>
            <w:szCs w:val="32"/>
          </w:rPr>
          <w:delText>××</w:delText>
        </w:r>
      </w:del>
      <w:ins w:id="382" w:author="Administrator" w:date="2021-02-19T15:45:00Z">
        <w:r w:rsidR="006D41EE">
          <w:rPr>
            <w:rFonts w:ascii="仿宋_GB2312" w:eastAsia="仿宋_GB2312" w:hAnsi="黑体" w:cs="仿宋_GB2312" w:hint="eastAsia"/>
            <w:sz w:val="32"/>
            <w:szCs w:val="32"/>
          </w:rPr>
          <w:t>0</w:t>
        </w:r>
      </w:ins>
      <w:r>
        <w:rPr>
          <w:rFonts w:ascii="仿宋_GB2312" w:eastAsia="仿宋_GB2312" w:hAnsi="黑体" w:hint="eastAsia"/>
          <w:sz w:val="32"/>
          <w:szCs w:val="32"/>
        </w:rPr>
        <w:t>万元，比上年预算数</w:t>
      </w:r>
      <w:del w:id="383" w:author="Administrator" w:date="2021-02-19T15:45:00Z">
        <w:r w:rsidDel="006D41EE">
          <w:rPr>
            <w:rFonts w:ascii="仿宋_GB2312" w:eastAsia="仿宋_GB2312" w:hAnsi="黑体" w:cs="仿宋_GB2312" w:hint="eastAsia"/>
            <w:sz w:val="32"/>
            <w:szCs w:val="32"/>
          </w:rPr>
          <w:delText>增加/减少/</w:delText>
        </w:r>
      </w:del>
      <w:r>
        <w:rPr>
          <w:rFonts w:ascii="仿宋_GB2312" w:eastAsia="仿宋_GB2312" w:hAnsi="黑体" w:cs="仿宋_GB2312" w:hint="eastAsia"/>
          <w:sz w:val="32"/>
          <w:szCs w:val="32"/>
        </w:rPr>
        <w:t>持平</w:t>
      </w:r>
      <w:del w:id="384" w:author="Administrator" w:date="2021-02-19T15:46:00Z">
        <w:r w:rsidDel="006D41EE">
          <w:rPr>
            <w:rFonts w:ascii="仿宋_GB2312" w:eastAsia="仿宋_GB2312" w:hAnsi="黑体" w:cs="仿宋_GB2312" w:hint="eastAsia"/>
            <w:sz w:val="32"/>
            <w:szCs w:val="32"/>
          </w:rPr>
          <w:delText>××</w:delText>
        </w:r>
        <w:r w:rsidDel="006D41EE">
          <w:rPr>
            <w:rFonts w:ascii="仿宋_GB2312" w:eastAsia="仿宋_GB2312" w:hAnsi="黑体" w:hint="eastAsia"/>
            <w:sz w:val="32"/>
            <w:szCs w:val="32"/>
          </w:rPr>
          <w:delText>万元，主要是</w:delText>
        </w:r>
        <w:r w:rsidDel="006D41EE">
          <w:rPr>
            <w:rFonts w:ascii="仿宋_GB2312" w:eastAsia="仿宋_GB2312" w:hAnsi="黑体"/>
            <w:sz w:val="32"/>
            <w:szCs w:val="32"/>
          </w:rPr>
          <w:delText>……</w:delText>
        </w:r>
      </w:del>
      <w:r>
        <w:rPr>
          <w:rFonts w:ascii="仿宋_GB2312" w:eastAsia="仿宋_GB2312" w:hAnsi="黑体" w:hint="eastAsia"/>
          <w:sz w:val="32"/>
          <w:szCs w:val="32"/>
        </w:rPr>
        <w:t>。</w:t>
      </w:r>
    </w:p>
    <w:p w:rsidR="004B4574" w:rsidRDefault="00286344">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ins w:id="385" w:author="Administrator" w:date="2021-02-19T15:46:00Z">
        <w:r w:rsidR="00FE142F" w:rsidRPr="00FF317F">
          <w:rPr>
            <w:rFonts w:ascii="黑体" w:eastAsia="黑体" w:hAnsi="黑体" w:hint="eastAsia"/>
            <w:sz w:val="32"/>
            <w:szCs w:val="32"/>
          </w:rPr>
          <w:t>省畜牧技术推广总站2021</w:t>
        </w:r>
        <w:r w:rsidR="00FE142F">
          <w:rPr>
            <w:rFonts w:ascii="黑体" w:eastAsia="黑体" w:hAnsi="黑体" w:cs="Times New Roman"/>
            <w:sz w:val="32"/>
            <w:shd w:val="clear" w:color="auto" w:fill="FFFFFF"/>
          </w:rPr>
          <w:t>年</w:t>
        </w:r>
      </w:ins>
      <w:del w:id="386" w:author="Administrator" w:date="2021-02-19T15:46:00Z">
        <w:r w:rsidDel="00FE142F">
          <w:rPr>
            <w:rFonts w:ascii="仿宋_GB2312" w:eastAsia="仿宋_GB2312" w:hAnsi="黑体" w:hint="eastAsia"/>
            <w:sz w:val="32"/>
            <w:szCs w:val="32"/>
          </w:rPr>
          <w:delText>××</w:delText>
        </w:r>
        <w:r w:rsidDel="00FE142F">
          <w:rPr>
            <w:rFonts w:ascii="黑体" w:eastAsia="黑体" w:hAnsi="黑体" w:cs="Times New Roman" w:hint="eastAsia"/>
            <w:sz w:val="32"/>
            <w:shd w:val="clear" w:color="auto" w:fill="FFFFFF"/>
          </w:rPr>
          <w:delText>（部门或单位）</w:delText>
        </w:r>
        <w:r w:rsidDel="00FE142F">
          <w:rPr>
            <w:rFonts w:ascii="仿宋_GB2312" w:eastAsia="仿宋_GB2312" w:hAnsi="黑体" w:hint="eastAsia"/>
            <w:sz w:val="32"/>
            <w:szCs w:val="32"/>
          </w:rPr>
          <w:delText>××</w:delText>
        </w:r>
        <w:r w:rsidDel="00FE142F">
          <w:rPr>
            <w:rFonts w:ascii="黑体" w:eastAsia="黑体" w:hAnsi="黑体" w:cs="Times New Roman"/>
            <w:sz w:val="32"/>
            <w:shd w:val="clear" w:color="auto" w:fill="FFFFFF"/>
          </w:rPr>
          <w:delText>年</w:delText>
        </w:r>
      </w:del>
      <w:r>
        <w:rPr>
          <w:rFonts w:ascii="黑体" w:eastAsia="黑体" w:hAnsi="黑体" w:cs="Times New Roman" w:hint="eastAsia"/>
          <w:sz w:val="32"/>
          <w:shd w:val="clear" w:color="auto" w:fill="FFFFFF"/>
        </w:rPr>
        <w:t>收支预算情况的总体说明</w:t>
      </w:r>
    </w:p>
    <w:p w:rsidR="004B4574" w:rsidRDefault="00286344">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ins w:id="387" w:author="Administrator" w:date="2021-02-19T15:46:00Z">
        <w:r w:rsidR="00FE142F">
          <w:rPr>
            <w:rFonts w:ascii="仿宋_GB2312" w:eastAsia="仿宋_GB2312" w:hAnsi="黑体" w:hint="eastAsia"/>
            <w:sz w:val="32"/>
            <w:szCs w:val="32"/>
          </w:rPr>
          <w:t>省畜牧技术推广总站</w:t>
        </w:r>
      </w:ins>
      <w:del w:id="388" w:author="Administrator" w:date="2021-02-19T15:46:00Z">
        <w:r w:rsidDel="00FE142F">
          <w:rPr>
            <w:rFonts w:ascii="仿宋_GB2312" w:eastAsia="仿宋_GB2312" w:hAnsi="黑体" w:cs="仿宋_GB2312" w:hint="eastAsia"/>
            <w:sz w:val="32"/>
            <w:szCs w:val="32"/>
          </w:rPr>
          <w:delText>××（部门或单位）</w:delText>
        </w:r>
      </w:del>
      <w:r>
        <w:rPr>
          <w:rFonts w:ascii="仿宋_GB2312" w:eastAsia="仿宋_GB2312" w:hAnsi="黑体" w:cs="仿宋_GB2312" w:hint="eastAsia"/>
          <w:sz w:val="32"/>
          <w:szCs w:val="32"/>
        </w:rPr>
        <w:t>所有收入和支出均纳入部门预算管理。收入包括：一般公共预算收入、政府性基金收入、其他财政资金收入、事业收入</w:t>
      </w:r>
      <w:del w:id="389" w:author="Administrator" w:date="2021-02-19T15:50:00Z">
        <w:r w:rsidDel="00FE142F">
          <w:rPr>
            <w:rFonts w:ascii="仿宋_GB2312" w:eastAsia="仿宋_GB2312" w:hAnsi="黑体" w:cs="仿宋_GB2312" w:hint="eastAsia"/>
            <w:sz w:val="32"/>
            <w:szCs w:val="32"/>
          </w:rPr>
          <w:delText>、</w:delText>
        </w:r>
      </w:del>
      <w:del w:id="390" w:author="Administrator" w:date="2021-02-19T15:47:00Z">
        <w:r w:rsidDel="00FE142F">
          <w:rPr>
            <w:rFonts w:ascii="仿宋_GB2312" w:eastAsia="仿宋_GB2312" w:hAnsi="黑体"/>
            <w:sz w:val="32"/>
            <w:szCs w:val="32"/>
          </w:rPr>
          <w:delText>……</w:delText>
        </w:r>
      </w:del>
      <w:r>
        <w:rPr>
          <w:rFonts w:ascii="仿宋_GB2312" w:eastAsia="仿宋_GB2312" w:hAnsi="黑体" w:hint="eastAsia"/>
          <w:sz w:val="32"/>
          <w:szCs w:val="32"/>
        </w:rPr>
        <w:t>；支出包括：一般公共服务支出、</w:t>
      </w:r>
      <w:del w:id="391" w:author="Administrator" w:date="2021-02-19T15:48:00Z">
        <w:r w:rsidDel="00FE142F">
          <w:rPr>
            <w:rFonts w:ascii="仿宋_GB2312" w:eastAsia="仿宋_GB2312" w:hAnsi="黑体" w:hint="eastAsia"/>
            <w:sz w:val="32"/>
            <w:szCs w:val="32"/>
          </w:rPr>
          <w:delText>外交支出、国防支出、公共安全支出、教育支出、</w:delText>
        </w:r>
        <w:r w:rsidDel="00FE142F">
          <w:rPr>
            <w:rFonts w:ascii="仿宋_GB2312" w:eastAsia="仿宋_GB2312" w:hAnsi="黑体"/>
            <w:sz w:val="32"/>
            <w:szCs w:val="32"/>
          </w:rPr>
          <w:delText>……</w:delText>
        </w:r>
      </w:del>
      <w:ins w:id="392" w:author="Administrator" w:date="2021-02-19T15:48:00Z">
        <w:r w:rsidR="00FE142F">
          <w:rPr>
            <w:rFonts w:ascii="仿宋_GB2312" w:eastAsia="仿宋_GB2312" w:hAnsi="黑体" w:hint="eastAsia"/>
            <w:sz w:val="32"/>
            <w:szCs w:val="32"/>
          </w:rPr>
          <w:t>社会保障和就业支出、卫生健康支出、农林水支出、住房保障支出</w:t>
        </w:r>
      </w:ins>
      <w:r>
        <w:rPr>
          <w:rFonts w:ascii="仿宋_GB2312" w:eastAsia="仿宋_GB2312" w:hAnsi="黑体" w:hint="eastAsia"/>
          <w:sz w:val="32"/>
          <w:szCs w:val="32"/>
        </w:rPr>
        <w:t>。</w:t>
      </w:r>
      <w:ins w:id="393" w:author="Administrator" w:date="2021-02-19T15:49:00Z">
        <w:r w:rsidR="00FE142F">
          <w:rPr>
            <w:rFonts w:ascii="仿宋_GB2312" w:eastAsia="仿宋_GB2312" w:hAnsi="黑体" w:hint="eastAsia"/>
            <w:sz w:val="32"/>
            <w:szCs w:val="32"/>
          </w:rPr>
          <w:t>省畜牧技术推广总站2021</w:t>
        </w:r>
      </w:ins>
      <w:del w:id="394" w:author="Administrator" w:date="2021-02-19T15:49:00Z">
        <w:r w:rsidDel="00FE142F">
          <w:rPr>
            <w:rFonts w:ascii="仿宋_GB2312" w:eastAsia="仿宋_GB2312" w:hAnsi="黑体" w:cs="仿宋_GB2312" w:hint="eastAsia"/>
            <w:sz w:val="32"/>
            <w:szCs w:val="32"/>
          </w:rPr>
          <w:delText>××（部门或单位）××</w:delText>
        </w:r>
      </w:del>
      <w:r>
        <w:rPr>
          <w:rFonts w:ascii="仿宋_GB2312" w:eastAsia="仿宋_GB2312" w:hAnsi="黑体" w:hint="eastAsia"/>
          <w:sz w:val="32"/>
          <w:szCs w:val="32"/>
        </w:rPr>
        <w:t>年收支总预算</w:t>
      </w:r>
      <w:del w:id="395" w:author="Administrator" w:date="2021-02-19T15:49:00Z">
        <w:r w:rsidDel="00FE142F">
          <w:rPr>
            <w:rFonts w:ascii="仿宋_GB2312" w:eastAsia="仿宋_GB2312" w:hAnsi="黑体" w:cs="仿宋_GB2312" w:hint="eastAsia"/>
            <w:sz w:val="32"/>
            <w:szCs w:val="32"/>
          </w:rPr>
          <w:delText>××</w:delText>
        </w:r>
      </w:del>
      <w:ins w:id="396" w:author="Administrator" w:date="2021-02-19T15:49:00Z">
        <w:r w:rsidR="00FE142F">
          <w:rPr>
            <w:rFonts w:ascii="仿宋_GB2312" w:eastAsia="仿宋_GB2312" w:hAnsi="黑体" w:cs="仿宋_GB2312" w:hint="eastAsia"/>
            <w:sz w:val="32"/>
            <w:szCs w:val="32"/>
          </w:rPr>
          <w:t>1672.40</w:t>
        </w:r>
      </w:ins>
      <w:r>
        <w:rPr>
          <w:rFonts w:ascii="仿宋_GB2312" w:eastAsia="仿宋_GB2312" w:hAnsi="黑体" w:hint="eastAsia"/>
          <w:sz w:val="32"/>
          <w:szCs w:val="32"/>
        </w:rPr>
        <w:t>万元。</w:t>
      </w:r>
    </w:p>
    <w:p w:rsidR="004B4574" w:rsidRDefault="00286344">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lastRenderedPageBreak/>
        <w:t>七、关于</w:t>
      </w:r>
      <w:ins w:id="397" w:author="Administrator" w:date="2021-02-19T15:50:00Z">
        <w:r w:rsidR="00FE142F" w:rsidRPr="00FF317F">
          <w:rPr>
            <w:rFonts w:ascii="黑体" w:eastAsia="黑体" w:hAnsi="黑体" w:hint="eastAsia"/>
            <w:sz w:val="32"/>
            <w:szCs w:val="32"/>
          </w:rPr>
          <w:t>省畜牧技术推广总站2021</w:t>
        </w:r>
      </w:ins>
      <w:del w:id="398" w:author="Administrator" w:date="2021-02-19T15:50:00Z">
        <w:r w:rsidDel="00FE142F">
          <w:rPr>
            <w:rFonts w:ascii="仿宋_GB2312" w:eastAsia="仿宋_GB2312" w:hAnsi="黑体" w:hint="eastAsia"/>
            <w:sz w:val="32"/>
            <w:szCs w:val="32"/>
          </w:rPr>
          <w:delText>××</w:delText>
        </w:r>
        <w:r w:rsidDel="00FE142F">
          <w:rPr>
            <w:rFonts w:ascii="黑体" w:eastAsia="黑体" w:hAnsi="黑体" w:cs="Times New Roman" w:hint="eastAsia"/>
            <w:sz w:val="32"/>
            <w:shd w:val="clear" w:color="auto" w:fill="FFFFFF"/>
          </w:rPr>
          <w:delText>（部门或单位）</w:delText>
        </w:r>
        <w:r w:rsidDel="00FE142F">
          <w:rPr>
            <w:rFonts w:ascii="仿宋_GB2312" w:eastAsia="仿宋_GB2312" w:hAnsi="黑体" w:hint="eastAsia"/>
            <w:sz w:val="32"/>
            <w:szCs w:val="32"/>
          </w:rPr>
          <w:delText>××</w:delText>
        </w:r>
      </w:del>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FE142F" w:rsidRDefault="00FE142F" w:rsidP="00FE142F">
      <w:pPr>
        <w:ind w:firstLineChars="200" w:firstLine="640"/>
        <w:rPr>
          <w:ins w:id="399" w:author="Administrator" w:date="2021-02-19T15:54:00Z"/>
          <w:rFonts w:ascii="仿宋_GB2312" w:eastAsia="仿宋_GB2312" w:hAnsi="黑体"/>
          <w:sz w:val="32"/>
          <w:szCs w:val="32"/>
        </w:rPr>
      </w:pPr>
      <w:ins w:id="400" w:author="Administrator" w:date="2021-02-19T15:51:00Z">
        <w:r>
          <w:rPr>
            <w:rFonts w:ascii="仿宋_GB2312" w:eastAsia="仿宋_GB2312" w:hAnsi="黑体" w:hint="eastAsia"/>
            <w:sz w:val="32"/>
            <w:szCs w:val="32"/>
          </w:rPr>
          <w:t>省畜牧技术推广总站2021</w:t>
        </w:r>
      </w:ins>
      <w:del w:id="401" w:author="Administrator" w:date="2021-02-19T15:51:00Z">
        <w:r w:rsidR="00286344" w:rsidDel="00FE142F">
          <w:rPr>
            <w:rFonts w:ascii="仿宋_GB2312" w:eastAsia="仿宋_GB2312" w:hAnsi="黑体" w:cs="仿宋_GB2312" w:hint="eastAsia"/>
            <w:sz w:val="32"/>
            <w:szCs w:val="32"/>
          </w:rPr>
          <w:delText>××（部门或单位）××</w:delText>
        </w:r>
      </w:del>
      <w:r w:rsidR="00286344">
        <w:rPr>
          <w:rFonts w:ascii="仿宋_GB2312" w:eastAsia="仿宋_GB2312" w:hAnsi="黑体" w:hint="eastAsia"/>
          <w:sz w:val="32"/>
          <w:szCs w:val="32"/>
        </w:rPr>
        <w:t>年收入预算</w:t>
      </w:r>
      <w:del w:id="402" w:author="Administrator" w:date="2021-02-19T15:51:00Z">
        <w:r w:rsidR="00286344" w:rsidDel="00FE142F">
          <w:rPr>
            <w:rFonts w:ascii="仿宋_GB2312" w:eastAsia="仿宋_GB2312" w:hAnsi="黑体" w:cs="仿宋_GB2312" w:hint="eastAsia"/>
            <w:sz w:val="32"/>
            <w:szCs w:val="32"/>
          </w:rPr>
          <w:delText>××</w:delText>
        </w:r>
      </w:del>
      <w:ins w:id="403" w:author="Administrator" w:date="2021-02-19T15:51:00Z">
        <w:r>
          <w:rPr>
            <w:rFonts w:ascii="仿宋_GB2312" w:eastAsia="仿宋_GB2312" w:hAnsi="黑体" w:cs="仿宋_GB2312" w:hint="eastAsia"/>
            <w:sz w:val="32"/>
            <w:szCs w:val="32"/>
          </w:rPr>
          <w:t>1672.40</w:t>
        </w:r>
      </w:ins>
      <w:r w:rsidR="00286344">
        <w:rPr>
          <w:rFonts w:ascii="仿宋_GB2312" w:eastAsia="仿宋_GB2312" w:hAnsi="黑体" w:hint="eastAsia"/>
          <w:sz w:val="32"/>
          <w:szCs w:val="32"/>
        </w:rPr>
        <w:t>万元，其中：上年结转</w:t>
      </w:r>
      <w:del w:id="404" w:author="Administrator" w:date="2021-02-19T15:51:00Z">
        <w:r w:rsidR="00286344" w:rsidDel="00FE142F">
          <w:rPr>
            <w:rFonts w:ascii="仿宋_GB2312" w:eastAsia="仿宋_GB2312" w:hAnsi="黑体" w:cs="仿宋_GB2312" w:hint="eastAsia"/>
            <w:sz w:val="32"/>
            <w:szCs w:val="32"/>
          </w:rPr>
          <w:delText>××</w:delText>
        </w:r>
      </w:del>
      <w:ins w:id="405" w:author="Administrator" w:date="2021-02-19T15:51:00Z">
        <w:r>
          <w:rPr>
            <w:rFonts w:ascii="仿宋_GB2312" w:eastAsia="仿宋_GB2312" w:hAnsi="黑体" w:cs="仿宋_GB2312" w:hint="eastAsia"/>
            <w:sz w:val="32"/>
            <w:szCs w:val="32"/>
          </w:rPr>
          <w:t>0</w:t>
        </w:r>
      </w:ins>
      <w:r w:rsidR="00286344">
        <w:rPr>
          <w:rFonts w:ascii="仿宋_GB2312" w:eastAsia="仿宋_GB2312" w:hAnsi="黑体" w:hint="eastAsia"/>
          <w:sz w:val="32"/>
          <w:szCs w:val="32"/>
        </w:rPr>
        <w:t>万元，占</w:t>
      </w:r>
      <w:del w:id="406" w:author="Administrator" w:date="2021-02-19T15:51:00Z">
        <w:r w:rsidR="00286344" w:rsidDel="00FE142F">
          <w:rPr>
            <w:rFonts w:ascii="仿宋_GB2312" w:eastAsia="仿宋_GB2312" w:hAnsi="黑体" w:cs="仿宋_GB2312" w:hint="eastAsia"/>
            <w:sz w:val="32"/>
            <w:szCs w:val="32"/>
          </w:rPr>
          <w:delText>××</w:delText>
        </w:r>
      </w:del>
      <w:ins w:id="407" w:author="Administrator" w:date="2021-02-19T15:51:00Z">
        <w:r>
          <w:rPr>
            <w:rFonts w:ascii="仿宋_GB2312" w:eastAsia="仿宋_GB2312" w:hAnsi="黑体" w:cs="仿宋_GB2312" w:hint="eastAsia"/>
            <w:sz w:val="32"/>
            <w:szCs w:val="32"/>
          </w:rPr>
          <w:t>0</w:t>
        </w:r>
      </w:ins>
      <w:r w:rsidR="00286344">
        <w:rPr>
          <w:rFonts w:ascii="仿宋_GB2312" w:eastAsia="仿宋_GB2312" w:hAnsi="黑体" w:hint="eastAsia"/>
          <w:sz w:val="32"/>
          <w:szCs w:val="32"/>
        </w:rPr>
        <w:t>%；经费拨款收入</w:t>
      </w:r>
      <w:del w:id="408" w:author="Administrator" w:date="2021-02-19T15:52:00Z">
        <w:r w:rsidR="00286344" w:rsidDel="00FE142F">
          <w:rPr>
            <w:rFonts w:ascii="仿宋_GB2312" w:eastAsia="仿宋_GB2312" w:hAnsi="黑体" w:cs="仿宋_GB2312" w:hint="eastAsia"/>
            <w:sz w:val="32"/>
            <w:szCs w:val="32"/>
          </w:rPr>
          <w:delText>××</w:delText>
        </w:r>
      </w:del>
      <w:ins w:id="409" w:author="Administrator" w:date="2021-02-19T15:52:00Z">
        <w:r>
          <w:rPr>
            <w:rFonts w:ascii="仿宋_GB2312" w:eastAsia="仿宋_GB2312" w:hAnsi="黑体" w:cs="仿宋_GB2312" w:hint="eastAsia"/>
            <w:sz w:val="32"/>
            <w:szCs w:val="32"/>
          </w:rPr>
          <w:t>1672.40</w:t>
        </w:r>
      </w:ins>
      <w:r w:rsidR="00286344">
        <w:rPr>
          <w:rFonts w:ascii="仿宋_GB2312" w:eastAsia="仿宋_GB2312" w:hAnsi="黑体" w:hint="eastAsia"/>
          <w:sz w:val="32"/>
          <w:szCs w:val="32"/>
        </w:rPr>
        <w:t>万元，占</w:t>
      </w:r>
      <w:del w:id="410" w:author="Administrator" w:date="2021-02-19T15:52:00Z">
        <w:r w:rsidR="00286344" w:rsidDel="00FE142F">
          <w:rPr>
            <w:rFonts w:ascii="仿宋_GB2312" w:eastAsia="仿宋_GB2312" w:hAnsi="黑体" w:cs="仿宋_GB2312" w:hint="eastAsia"/>
            <w:sz w:val="32"/>
            <w:szCs w:val="32"/>
          </w:rPr>
          <w:delText>××</w:delText>
        </w:r>
      </w:del>
      <w:ins w:id="411" w:author="Administrator" w:date="2021-02-19T15:52:00Z">
        <w:r>
          <w:rPr>
            <w:rFonts w:ascii="仿宋_GB2312" w:eastAsia="仿宋_GB2312" w:hAnsi="黑体" w:cs="仿宋_GB2312" w:hint="eastAsia"/>
            <w:sz w:val="32"/>
            <w:szCs w:val="32"/>
          </w:rPr>
          <w:t>100</w:t>
        </w:r>
      </w:ins>
      <w:r w:rsidR="00286344">
        <w:rPr>
          <w:rFonts w:ascii="仿宋_GB2312" w:eastAsia="仿宋_GB2312" w:hAnsi="黑体" w:hint="eastAsia"/>
          <w:sz w:val="32"/>
          <w:szCs w:val="32"/>
        </w:rPr>
        <w:t>%；政府性基金收入</w:t>
      </w:r>
      <w:del w:id="412" w:author="Administrator" w:date="2021-02-19T15:52:00Z">
        <w:r w:rsidR="00286344" w:rsidDel="00FE142F">
          <w:rPr>
            <w:rFonts w:ascii="仿宋_GB2312" w:eastAsia="仿宋_GB2312" w:hAnsi="黑体" w:cs="仿宋_GB2312" w:hint="eastAsia"/>
            <w:sz w:val="32"/>
            <w:szCs w:val="32"/>
          </w:rPr>
          <w:delText>××</w:delText>
        </w:r>
      </w:del>
      <w:ins w:id="413" w:author="Administrator" w:date="2021-02-19T15:52:00Z">
        <w:r>
          <w:rPr>
            <w:rFonts w:ascii="仿宋_GB2312" w:eastAsia="仿宋_GB2312" w:hAnsi="黑体" w:cs="仿宋_GB2312" w:hint="eastAsia"/>
            <w:sz w:val="32"/>
            <w:szCs w:val="32"/>
          </w:rPr>
          <w:t>0</w:t>
        </w:r>
      </w:ins>
      <w:r w:rsidR="00286344">
        <w:rPr>
          <w:rFonts w:ascii="仿宋_GB2312" w:eastAsia="仿宋_GB2312" w:hAnsi="黑体" w:hint="eastAsia"/>
          <w:sz w:val="32"/>
          <w:szCs w:val="32"/>
        </w:rPr>
        <w:t>万元，占</w:t>
      </w:r>
      <w:del w:id="414" w:author="Administrator" w:date="2021-02-19T15:52:00Z">
        <w:r w:rsidR="00286344" w:rsidDel="00FE142F">
          <w:rPr>
            <w:rFonts w:ascii="仿宋_GB2312" w:eastAsia="仿宋_GB2312" w:hAnsi="黑体" w:cs="仿宋_GB2312" w:hint="eastAsia"/>
            <w:sz w:val="32"/>
            <w:szCs w:val="32"/>
          </w:rPr>
          <w:delText>××</w:delText>
        </w:r>
      </w:del>
      <w:ins w:id="415" w:author="Administrator" w:date="2021-02-19T15:52:00Z">
        <w:r>
          <w:rPr>
            <w:rFonts w:ascii="仿宋_GB2312" w:eastAsia="仿宋_GB2312" w:hAnsi="黑体" w:cs="仿宋_GB2312" w:hint="eastAsia"/>
            <w:sz w:val="32"/>
            <w:szCs w:val="32"/>
          </w:rPr>
          <w:t>0</w:t>
        </w:r>
      </w:ins>
      <w:r w:rsidR="00286344">
        <w:rPr>
          <w:rFonts w:ascii="仿宋_GB2312" w:eastAsia="仿宋_GB2312" w:hAnsi="黑体" w:hint="eastAsia"/>
          <w:sz w:val="32"/>
          <w:szCs w:val="32"/>
        </w:rPr>
        <w:t>%；专项收入</w:t>
      </w:r>
      <w:del w:id="416" w:author="Administrator" w:date="2021-02-19T15:52:00Z">
        <w:r w:rsidR="00286344" w:rsidDel="00FE142F">
          <w:rPr>
            <w:rFonts w:ascii="仿宋_GB2312" w:eastAsia="仿宋_GB2312" w:hAnsi="黑体" w:cs="仿宋_GB2312" w:hint="eastAsia"/>
            <w:sz w:val="32"/>
            <w:szCs w:val="32"/>
          </w:rPr>
          <w:delText>××</w:delText>
        </w:r>
      </w:del>
      <w:ins w:id="417" w:author="Administrator" w:date="2021-02-19T15:52:00Z">
        <w:r>
          <w:rPr>
            <w:rFonts w:ascii="仿宋_GB2312" w:eastAsia="仿宋_GB2312" w:hAnsi="黑体" w:cs="仿宋_GB2312" w:hint="eastAsia"/>
            <w:sz w:val="32"/>
            <w:szCs w:val="32"/>
          </w:rPr>
          <w:t>0</w:t>
        </w:r>
      </w:ins>
      <w:r w:rsidR="00286344">
        <w:rPr>
          <w:rFonts w:ascii="仿宋_GB2312" w:eastAsia="仿宋_GB2312" w:hAnsi="黑体" w:hint="eastAsia"/>
          <w:sz w:val="32"/>
          <w:szCs w:val="32"/>
        </w:rPr>
        <w:t>万元，占</w:t>
      </w:r>
      <w:del w:id="418" w:author="Administrator" w:date="2021-02-19T15:52:00Z">
        <w:r w:rsidR="00286344" w:rsidDel="00FE142F">
          <w:rPr>
            <w:rFonts w:ascii="仿宋_GB2312" w:eastAsia="仿宋_GB2312" w:hAnsi="黑体" w:cs="仿宋_GB2312" w:hint="eastAsia"/>
            <w:sz w:val="32"/>
            <w:szCs w:val="32"/>
          </w:rPr>
          <w:delText>××</w:delText>
        </w:r>
      </w:del>
      <w:ins w:id="419" w:author="Administrator" w:date="2021-02-19T15:52:00Z">
        <w:r>
          <w:rPr>
            <w:rFonts w:ascii="仿宋_GB2312" w:eastAsia="仿宋_GB2312" w:hAnsi="黑体" w:cs="仿宋_GB2312" w:hint="eastAsia"/>
            <w:sz w:val="32"/>
            <w:szCs w:val="32"/>
          </w:rPr>
          <w:t>0</w:t>
        </w:r>
      </w:ins>
      <w:r w:rsidR="00286344">
        <w:rPr>
          <w:rFonts w:ascii="仿宋_GB2312" w:eastAsia="仿宋_GB2312" w:hAnsi="黑体" w:hint="eastAsia"/>
          <w:sz w:val="32"/>
          <w:szCs w:val="32"/>
        </w:rPr>
        <w:t>%。比上年预算数</w:t>
      </w:r>
      <w:r w:rsidR="00286344">
        <w:rPr>
          <w:rFonts w:ascii="仿宋_GB2312" w:eastAsia="仿宋_GB2312" w:hAnsi="黑体" w:cs="仿宋_GB2312" w:hint="eastAsia"/>
          <w:sz w:val="32"/>
          <w:szCs w:val="32"/>
        </w:rPr>
        <w:t>增加</w:t>
      </w:r>
      <w:del w:id="420" w:author="Administrator" w:date="2021-02-19T15:53:00Z">
        <w:r w:rsidR="00286344" w:rsidDel="00FE142F">
          <w:rPr>
            <w:rFonts w:ascii="仿宋_GB2312" w:eastAsia="仿宋_GB2312" w:hAnsi="黑体" w:cs="仿宋_GB2312" w:hint="eastAsia"/>
            <w:sz w:val="32"/>
            <w:szCs w:val="32"/>
          </w:rPr>
          <w:delText>/减少/持平××</w:delText>
        </w:r>
      </w:del>
      <w:ins w:id="421" w:author="Administrator" w:date="2021-02-19T15:53:00Z">
        <w:r>
          <w:rPr>
            <w:rFonts w:ascii="仿宋_GB2312" w:eastAsia="仿宋_GB2312" w:hAnsi="黑体" w:cs="仿宋_GB2312" w:hint="eastAsia"/>
            <w:sz w:val="32"/>
            <w:szCs w:val="32"/>
          </w:rPr>
          <w:t>1</w:t>
        </w:r>
      </w:ins>
      <w:ins w:id="422" w:author="Administrator" w:date="2021-02-19T15:54:00Z">
        <w:r>
          <w:rPr>
            <w:rFonts w:ascii="仿宋_GB2312" w:eastAsia="仿宋_GB2312" w:hAnsi="黑体" w:cs="仿宋_GB2312" w:hint="eastAsia"/>
            <w:sz w:val="32"/>
            <w:szCs w:val="32"/>
          </w:rPr>
          <w:t>022.63</w:t>
        </w:r>
      </w:ins>
      <w:r w:rsidR="00286344">
        <w:rPr>
          <w:rFonts w:ascii="仿宋_GB2312" w:eastAsia="仿宋_GB2312" w:hAnsi="黑体" w:hint="eastAsia"/>
          <w:sz w:val="32"/>
          <w:szCs w:val="32"/>
        </w:rPr>
        <w:t>万元，主要是</w:t>
      </w:r>
      <w:ins w:id="423" w:author="Administrator" w:date="2021-02-19T15:54:00Z">
        <w:r>
          <w:rPr>
            <w:rFonts w:ascii="仿宋_GB2312" w:eastAsia="仿宋_GB2312" w:hAnsi="黑体" w:hint="eastAsia"/>
            <w:sz w:val="32"/>
            <w:szCs w:val="32"/>
          </w:rPr>
          <w:t>基本支出增加</w:t>
        </w:r>
      </w:ins>
      <w:ins w:id="424" w:author="Administrator" w:date="2021-02-19T15:56:00Z">
        <w:r>
          <w:rPr>
            <w:rFonts w:ascii="仿宋_GB2312" w:eastAsia="仿宋_GB2312" w:hAnsi="黑体" w:hint="eastAsia"/>
            <w:sz w:val="32"/>
            <w:szCs w:val="32"/>
          </w:rPr>
          <w:t>29.63</w:t>
        </w:r>
      </w:ins>
      <w:ins w:id="425" w:author="Administrator" w:date="2021-02-19T15:54:00Z">
        <w:r>
          <w:rPr>
            <w:rFonts w:ascii="仿宋_GB2312" w:eastAsia="仿宋_GB2312" w:hAnsi="黑体" w:hint="eastAsia"/>
            <w:sz w:val="32"/>
            <w:szCs w:val="32"/>
          </w:rPr>
          <w:t>万元；项目支出增加</w:t>
        </w:r>
      </w:ins>
      <w:ins w:id="426" w:author="Administrator" w:date="2021-02-19T15:56:00Z">
        <w:r>
          <w:rPr>
            <w:rFonts w:ascii="仿宋_GB2312" w:eastAsia="仿宋_GB2312" w:hAnsi="黑体" w:hint="eastAsia"/>
            <w:sz w:val="32"/>
            <w:szCs w:val="32"/>
          </w:rPr>
          <w:t>993</w:t>
        </w:r>
      </w:ins>
      <w:ins w:id="427" w:author="Administrator" w:date="2021-02-19T15:54:00Z">
        <w:r>
          <w:rPr>
            <w:rFonts w:ascii="仿宋_GB2312" w:eastAsia="仿宋_GB2312" w:hAnsi="黑体" w:hint="eastAsia"/>
            <w:sz w:val="32"/>
            <w:szCs w:val="32"/>
          </w:rPr>
          <w:t>万元。</w:t>
        </w:r>
      </w:ins>
    </w:p>
    <w:p w:rsidR="004B4574" w:rsidDel="00FE142F" w:rsidRDefault="00286344">
      <w:pPr>
        <w:ind w:firstLineChars="200" w:firstLine="640"/>
        <w:rPr>
          <w:del w:id="428" w:author="Administrator" w:date="2021-02-19T15:54:00Z"/>
          <w:rFonts w:ascii="仿宋_GB2312" w:eastAsia="仿宋_GB2312" w:hAnsi="黑体"/>
          <w:sz w:val="32"/>
          <w:szCs w:val="32"/>
        </w:rPr>
      </w:pPr>
      <w:del w:id="429" w:author="Administrator" w:date="2021-02-19T15:54:00Z">
        <w:r w:rsidDel="00FE142F">
          <w:rPr>
            <w:rFonts w:ascii="仿宋_GB2312" w:eastAsia="仿宋_GB2312" w:hAnsi="黑体"/>
            <w:sz w:val="32"/>
            <w:szCs w:val="32"/>
          </w:rPr>
          <w:delText>……</w:delText>
        </w:r>
        <w:r w:rsidDel="00FE142F">
          <w:rPr>
            <w:rFonts w:ascii="仿宋_GB2312" w:eastAsia="仿宋_GB2312" w:hAnsi="黑体" w:hint="eastAsia"/>
            <w:sz w:val="32"/>
            <w:szCs w:val="32"/>
          </w:rPr>
          <w:delText>。</w:delText>
        </w:r>
      </w:del>
    </w:p>
    <w:p w:rsidR="004B4574" w:rsidRDefault="00286344">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w:t>
      </w:r>
      <w:ins w:id="430" w:author="Administrator" w:date="2021-02-19T16:01:00Z">
        <w:r w:rsidR="00955EA8" w:rsidRPr="00FF317F">
          <w:rPr>
            <w:rFonts w:ascii="黑体" w:eastAsia="黑体" w:hAnsi="黑体" w:hint="eastAsia"/>
            <w:sz w:val="32"/>
            <w:szCs w:val="32"/>
          </w:rPr>
          <w:t>省畜牧技术推广总站2021</w:t>
        </w:r>
      </w:ins>
      <w:del w:id="431" w:author="Administrator" w:date="2021-02-19T16:01:00Z">
        <w:r w:rsidDel="00955EA8">
          <w:rPr>
            <w:rFonts w:ascii="仿宋_GB2312" w:eastAsia="仿宋_GB2312" w:hAnsi="黑体" w:hint="eastAsia"/>
            <w:sz w:val="32"/>
            <w:szCs w:val="32"/>
          </w:rPr>
          <w:delText>××</w:delText>
        </w:r>
        <w:r w:rsidDel="00955EA8">
          <w:rPr>
            <w:rFonts w:ascii="黑体" w:eastAsia="黑体" w:hAnsi="黑体" w:cs="Times New Roman" w:hint="eastAsia"/>
            <w:sz w:val="32"/>
            <w:shd w:val="clear" w:color="auto" w:fill="FFFFFF"/>
          </w:rPr>
          <w:delText>（部门或单位）</w:delText>
        </w:r>
        <w:r w:rsidDel="00955EA8">
          <w:rPr>
            <w:rFonts w:ascii="仿宋_GB2312" w:eastAsia="仿宋_GB2312" w:hAnsi="黑体" w:hint="eastAsia"/>
            <w:sz w:val="32"/>
            <w:szCs w:val="32"/>
          </w:rPr>
          <w:delText>××</w:delText>
        </w:r>
      </w:del>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4B4574" w:rsidRDefault="00955EA8">
      <w:pPr>
        <w:ind w:firstLineChars="200" w:firstLine="640"/>
        <w:rPr>
          <w:rFonts w:ascii="仿宋_GB2312" w:eastAsia="仿宋_GB2312" w:hAnsi="黑体"/>
          <w:sz w:val="32"/>
          <w:szCs w:val="32"/>
        </w:rPr>
      </w:pPr>
      <w:ins w:id="432" w:author="Administrator" w:date="2021-02-19T16:01:00Z">
        <w:r>
          <w:rPr>
            <w:rFonts w:ascii="仿宋_GB2312" w:eastAsia="仿宋_GB2312" w:hAnsi="黑体" w:hint="eastAsia"/>
            <w:sz w:val="32"/>
            <w:szCs w:val="32"/>
          </w:rPr>
          <w:t>省畜牧技术推广总站2021年</w:t>
        </w:r>
      </w:ins>
      <w:del w:id="433" w:author="Administrator" w:date="2021-02-19T16:01:00Z">
        <w:r w:rsidR="00286344" w:rsidDel="00955EA8">
          <w:rPr>
            <w:rFonts w:ascii="仿宋_GB2312" w:eastAsia="仿宋_GB2312" w:hAnsi="黑体" w:cs="仿宋_GB2312" w:hint="eastAsia"/>
            <w:sz w:val="32"/>
            <w:szCs w:val="32"/>
          </w:rPr>
          <w:delText>××（部门或单位）××</w:delText>
        </w:r>
        <w:r w:rsidR="00286344" w:rsidDel="00955EA8">
          <w:rPr>
            <w:rFonts w:ascii="仿宋_GB2312" w:eastAsia="仿宋_GB2312" w:hAnsi="黑体" w:hint="eastAsia"/>
            <w:sz w:val="32"/>
            <w:szCs w:val="32"/>
          </w:rPr>
          <w:delText>年</w:delText>
        </w:r>
      </w:del>
      <w:r w:rsidR="00286344">
        <w:rPr>
          <w:rFonts w:ascii="仿宋_GB2312" w:eastAsia="仿宋_GB2312" w:hAnsi="黑体" w:hint="eastAsia"/>
          <w:sz w:val="32"/>
          <w:szCs w:val="32"/>
        </w:rPr>
        <w:t>支出预算</w:t>
      </w:r>
      <w:del w:id="434" w:author="Administrator" w:date="2021-02-19T16:01:00Z">
        <w:r w:rsidR="00286344" w:rsidDel="00955EA8">
          <w:rPr>
            <w:rFonts w:ascii="仿宋_GB2312" w:eastAsia="仿宋_GB2312" w:hAnsi="黑体" w:cs="仿宋_GB2312" w:hint="eastAsia"/>
            <w:sz w:val="32"/>
            <w:szCs w:val="32"/>
          </w:rPr>
          <w:delText>××</w:delText>
        </w:r>
      </w:del>
      <w:ins w:id="435" w:author="Administrator" w:date="2021-02-19T16:01:00Z">
        <w:r>
          <w:rPr>
            <w:rFonts w:ascii="仿宋_GB2312" w:eastAsia="仿宋_GB2312" w:hAnsi="黑体" w:cs="仿宋_GB2312" w:hint="eastAsia"/>
            <w:sz w:val="32"/>
            <w:szCs w:val="32"/>
          </w:rPr>
          <w:t>1672.40</w:t>
        </w:r>
      </w:ins>
      <w:r w:rsidR="00286344">
        <w:rPr>
          <w:rFonts w:ascii="仿宋_GB2312" w:eastAsia="仿宋_GB2312" w:hAnsi="黑体" w:hint="eastAsia"/>
          <w:sz w:val="32"/>
          <w:szCs w:val="32"/>
        </w:rPr>
        <w:t>万元，其中：基本支出</w:t>
      </w:r>
      <w:del w:id="436" w:author="Administrator" w:date="2021-02-19T16:01:00Z">
        <w:r w:rsidR="00286344" w:rsidDel="00955EA8">
          <w:rPr>
            <w:rFonts w:ascii="仿宋_GB2312" w:eastAsia="仿宋_GB2312" w:hAnsi="黑体" w:cs="仿宋_GB2312" w:hint="eastAsia"/>
            <w:sz w:val="32"/>
            <w:szCs w:val="32"/>
          </w:rPr>
          <w:delText>××</w:delText>
        </w:r>
      </w:del>
      <w:ins w:id="437" w:author="Administrator" w:date="2021-02-19T16:01:00Z">
        <w:r>
          <w:rPr>
            <w:rFonts w:ascii="仿宋_GB2312" w:eastAsia="仿宋_GB2312" w:hAnsi="黑体" w:cs="仿宋_GB2312" w:hint="eastAsia"/>
            <w:sz w:val="32"/>
            <w:szCs w:val="32"/>
          </w:rPr>
          <w:t>351.40</w:t>
        </w:r>
      </w:ins>
      <w:r w:rsidR="00286344">
        <w:rPr>
          <w:rFonts w:ascii="仿宋_GB2312" w:eastAsia="仿宋_GB2312" w:hAnsi="黑体" w:hint="eastAsia"/>
          <w:sz w:val="32"/>
          <w:szCs w:val="32"/>
        </w:rPr>
        <w:t>万元，占</w:t>
      </w:r>
      <w:del w:id="438" w:author="Administrator" w:date="2021-02-19T16:39:00Z">
        <w:r w:rsidR="00286344" w:rsidDel="001F034A">
          <w:rPr>
            <w:rFonts w:ascii="仿宋_GB2312" w:eastAsia="仿宋_GB2312" w:hAnsi="黑体" w:cs="仿宋_GB2312" w:hint="eastAsia"/>
            <w:sz w:val="32"/>
            <w:szCs w:val="32"/>
          </w:rPr>
          <w:delText>××</w:delText>
        </w:r>
      </w:del>
      <w:ins w:id="439" w:author="Administrator" w:date="2021-02-19T16:39:00Z">
        <w:r w:rsidR="001F034A">
          <w:rPr>
            <w:rFonts w:ascii="仿宋_GB2312" w:eastAsia="仿宋_GB2312" w:hAnsi="黑体" w:cs="仿宋_GB2312" w:hint="eastAsia"/>
            <w:sz w:val="32"/>
            <w:szCs w:val="32"/>
          </w:rPr>
          <w:t>21.01</w:t>
        </w:r>
      </w:ins>
      <w:r w:rsidR="00286344">
        <w:rPr>
          <w:rFonts w:ascii="仿宋_GB2312" w:eastAsia="仿宋_GB2312" w:hAnsi="黑体" w:hint="eastAsia"/>
          <w:sz w:val="32"/>
          <w:szCs w:val="32"/>
        </w:rPr>
        <w:t>%；项目支出</w:t>
      </w:r>
      <w:del w:id="440" w:author="Administrator" w:date="2021-02-19T16:01:00Z">
        <w:r w:rsidR="00286344" w:rsidDel="00955EA8">
          <w:rPr>
            <w:rFonts w:ascii="仿宋_GB2312" w:eastAsia="仿宋_GB2312" w:hAnsi="黑体" w:cs="仿宋_GB2312" w:hint="eastAsia"/>
            <w:sz w:val="32"/>
            <w:szCs w:val="32"/>
          </w:rPr>
          <w:delText>××</w:delText>
        </w:r>
      </w:del>
      <w:ins w:id="441" w:author="Administrator" w:date="2021-02-19T16:01:00Z">
        <w:r>
          <w:rPr>
            <w:rFonts w:ascii="仿宋_GB2312" w:eastAsia="仿宋_GB2312" w:hAnsi="黑体" w:cs="仿宋_GB2312" w:hint="eastAsia"/>
            <w:sz w:val="32"/>
            <w:szCs w:val="32"/>
          </w:rPr>
          <w:t>1321</w:t>
        </w:r>
      </w:ins>
      <w:r w:rsidR="00286344">
        <w:rPr>
          <w:rFonts w:ascii="仿宋_GB2312" w:eastAsia="仿宋_GB2312" w:hAnsi="黑体" w:hint="eastAsia"/>
          <w:sz w:val="32"/>
          <w:szCs w:val="32"/>
        </w:rPr>
        <w:t>万元，占</w:t>
      </w:r>
      <w:del w:id="442" w:author="Administrator" w:date="2021-02-19T16:39:00Z">
        <w:r w:rsidR="00286344" w:rsidDel="001F034A">
          <w:rPr>
            <w:rFonts w:ascii="仿宋_GB2312" w:eastAsia="仿宋_GB2312" w:hAnsi="黑体" w:cs="仿宋_GB2312" w:hint="eastAsia"/>
            <w:sz w:val="32"/>
            <w:szCs w:val="32"/>
          </w:rPr>
          <w:delText>××</w:delText>
        </w:r>
      </w:del>
      <w:ins w:id="443" w:author="Administrator" w:date="2021-02-19T16:39:00Z">
        <w:r w:rsidR="001F034A">
          <w:rPr>
            <w:rFonts w:ascii="仿宋_GB2312" w:eastAsia="仿宋_GB2312" w:hAnsi="黑体" w:cs="仿宋_GB2312" w:hint="eastAsia"/>
            <w:sz w:val="32"/>
            <w:szCs w:val="32"/>
          </w:rPr>
          <w:t>78.99</w:t>
        </w:r>
      </w:ins>
      <w:r w:rsidR="00286344">
        <w:rPr>
          <w:rFonts w:ascii="仿宋_GB2312" w:eastAsia="仿宋_GB2312" w:hAnsi="黑体" w:hint="eastAsia"/>
          <w:sz w:val="32"/>
          <w:szCs w:val="32"/>
        </w:rPr>
        <w:t>%。比上年预算数</w:t>
      </w:r>
      <w:r w:rsidR="00286344">
        <w:rPr>
          <w:rFonts w:ascii="仿宋_GB2312" w:eastAsia="仿宋_GB2312" w:hAnsi="黑体" w:cs="仿宋_GB2312" w:hint="eastAsia"/>
          <w:sz w:val="32"/>
          <w:szCs w:val="32"/>
        </w:rPr>
        <w:t>增加</w:t>
      </w:r>
      <w:del w:id="444" w:author="Administrator" w:date="2021-02-19T16:40:00Z">
        <w:r w:rsidR="00286344" w:rsidDel="001F034A">
          <w:rPr>
            <w:rFonts w:ascii="仿宋_GB2312" w:eastAsia="仿宋_GB2312" w:hAnsi="黑体" w:cs="仿宋_GB2312" w:hint="eastAsia"/>
            <w:sz w:val="32"/>
            <w:szCs w:val="32"/>
          </w:rPr>
          <w:delText>/减少/持平</w:delText>
        </w:r>
      </w:del>
      <w:ins w:id="445" w:author="Administrator" w:date="2021-02-19T16:40:00Z">
        <w:r w:rsidR="001F034A">
          <w:rPr>
            <w:rFonts w:ascii="仿宋_GB2312" w:eastAsia="仿宋_GB2312" w:hAnsi="黑体" w:cs="仿宋_GB2312" w:hint="eastAsia"/>
            <w:sz w:val="32"/>
            <w:szCs w:val="32"/>
          </w:rPr>
          <w:t>1022.63</w:t>
        </w:r>
      </w:ins>
      <w:del w:id="446" w:author="Administrator" w:date="2021-02-19T16:40:00Z">
        <w:r w:rsidR="00286344" w:rsidDel="001F034A">
          <w:rPr>
            <w:rFonts w:ascii="仿宋_GB2312" w:eastAsia="仿宋_GB2312" w:hAnsi="黑体" w:cs="仿宋_GB2312" w:hint="eastAsia"/>
            <w:sz w:val="32"/>
            <w:szCs w:val="32"/>
          </w:rPr>
          <w:delText>××</w:delText>
        </w:r>
      </w:del>
      <w:r w:rsidR="00286344">
        <w:rPr>
          <w:rFonts w:ascii="仿宋_GB2312" w:eastAsia="仿宋_GB2312" w:hAnsi="黑体" w:hint="eastAsia"/>
          <w:sz w:val="32"/>
          <w:szCs w:val="32"/>
        </w:rPr>
        <w:t>万元，主要是</w:t>
      </w:r>
      <w:ins w:id="447" w:author="Administrator" w:date="2021-02-19T16:40:00Z">
        <w:r w:rsidR="001F034A">
          <w:rPr>
            <w:rFonts w:ascii="仿宋_GB2312" w:eastAsia="仿宋_GB2312" w:hAnsi="黑体" w:hint="eastAsia"/>
            <w:sz w:val="32"/>
            <w:szCs w:val="32"/>
          </w:rPr>
          <w:t>基本支出增加29.63万元；项目支出增加993万元。</w:t>
        </w:r>
      </w:ins>
      <w:del w:id="448" w:author="Administrator" w:date="2021-02-19T16:40:00Z">
        <w:r w:rsidR="00286344" w:rsidDel="001F034A">
          <w:rPr>
            <w:rFonts w:ascii="仿宋_GB2312" w:eastAsia="仿宋_GB2312" w:hAnsi="黑体"/>
            <w:sz w:val="32"/>
            <w:szCs w:val="32"/>
          </w:rPr>
          <w:delText>……</w:delText>
        </w:r>
        <w:r w:rsidR="00286344" w:rsidDel="001F034A">
          <w:rPr>
            <w:rFonts w:ascii="仿宋_GB2312" w:eastAsia="仿宋_GB2312" w:hAnsi="黑体" w:hint="eastAsia"/>
            <w:sz w:val="32"/>
            <w:szCs w:val="32"/>
          </w:rPr>
          <w:delText>。</w:delText>
        </w:r>
      </w:del>
    </w:p>
    <w:p w:rsidR="004B4574" w:rsidRDefault="00286344">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4B4574" w:rsidRDefault="00286344">
      <w:pPr>
        <w:ind w:firstLineChars="200" w:firstLine="640"/>
        <w:rPr>
          <w:rFonts w:ascii="楷体" w:eastAsia="楷体" w:hAnsi="楷体"/>
          <w:sz w:val="32"/>
          <w:szCs w:val="32"/>
        </w:rPr>
      </w:pPr>
      <w:r>
        <w:rPr>
          <w:rFonts w:ascii="楷体" w:eastAsia="楷体" w:hAnsi="楷体" w:hint="eastAsia"/>
          <w:sz w:val="32"/>
          <w:szCs w:val="32"/>
        </w:rPr>
        <w:t>（一）机关运行经费（行政单位、参照公务员法管理的事业单位需说明，其他单位不需要说明）</w:t>
      </w:r>
    </w:p>
    <w:p w:rsidR="007E4880" w:rsidRDefault="007E4880">
      <w:pPr>
        <w:ind w:firstLineChars="200" w:firstLine="640"/>
        <w:rPr>
          <w:ins w:id="449" w:author="Administrator" w:date="2021-02-19T16:43:00Z"/>
          <w:rFonts w:ascii="仿宋_GB2312" w:eastAsia="仿宋_GB2312" w:hAnsi="黑体" w:cs="仿宋_GB2312"/>
          <w:sz w:val="32"/>
          <w:szCs w:val="32"/>
        </w:rPr>
      </w:pPr>
      <w:ins w:id="450" w:author="Administrator" w:date="2021-02-19T16:43:00Z">
        <w:r>
          <w:rPr>
            <w:rFonts w:ascii="仿宋_GB2312" w:eastAsia="仿宋_GB2312" w:hAnsi="黑体" w:cs="仿宋_GB2312" w:hint="eastAsia"/>
            <w:sz w:val="32"/>
            <w:szCs w:val="32"/>
          </w:rPr>
          <w:t>我单位为海南省农业农村厅下属的事业单位</w:t>
        </w:r>
      </w:ins>
    </w:p>
    <w:p w:rsidR="004B4574" w:rsidDel="007E4880" w:rsidRDefault="00286344">
      <w:pPr>
        <w:ind w:firstLineChars="200" w:firstLine="640"/>
        <w:rPr>
          <w:del w:id="451" w:author="Administrator" w:date="2021-02-19T16:43:00Z"/>
          <w:rFonts w:ascii="仿宋_GB2312" w:eastAsia="仿宋_GB2312" w:hAnsi="黑体"/>
          <w:sz w:val="32"/>
          <w:szCs w:val="32"/>
        </w:rPr>
      </w:pPr>
      <w:del w:id="452" w:author="Administrator" w:date="2021-02-19T16:43:00Z">
        <w:r w:rsidDel="007E4880">
          <w:rPr>
            <w:rFonts w:ascii="仿宋_GB2312" w:eastAsia="仿宋_GB2312" w:hAnsi="黑体" w:cs="仿宋_GB2312" w:hint="eastAsia"/>
            <w:sz w:val="32"/>
            <w:szCs w:val="32"/>
          </w:rPr>
          <w:delText>××</w:delText>
        </w:r>
        <w:r w:rsidDel="007E4880">
          <w:rPr>
            <w:rFonts w:ascii="仿宋_GB2312" w:eastAsia="仿宋_GB2312" w:hAnsi="黑体" w:hint="eastAsia"/>
            <w:sz w:val="32"/>
            <w:szCs w:val="32"/>
          </w:rPr>
          <w:delText>年</w:delText>
        </w:r>
        <w:r w:rsidDel="007E4880">
          <w:rPr>
            <w:rFonts w:ascii="仿宋_GB2312" w:eastAsia="仿宋_GB2312" w:hAnsi="黑体" w:cs="仿宋_GB2312" w:hint="eastAsia"/>
            <w:sz w:val="32"/>
            <w:szCs w:val="32"/>
          </w:rPr>
          <w:delText>××（部门本级或单位）、</w:delText>
        </w:r>
        <w:r w:rsidDel="007E4880">
          <w:rPr>
            <w:rFonts w:ascii="仿宋_GB2312" w:eastAsia="仿宋_GB2312" w:hAnsi="黑体" w:cs="仿宋_GB2312"/>
            <w:sz w:val="32"/>
            <w:szCs w:val="32"/>
          </w:rPr>
          <w:delText>……</w:delText>
        </w:r>
        <w:r w:rsidDel="007E4880">
          <w:rPr>
            <w:rFonts w:ascii="仿宋_GB2312" w:eastAsia="仿宋_GB2312" w:hAnsi="黑体" w:cs="仿宋_GB2312" w:hint="eastAsia"/>
            <w:sz w:val="32"/>
            <w:szCs w:val="32"/>
          </w:rPr>
          <w:delText>（公开部门预算时罗列下属参照</w:delText>
        </w:r>
        <w:bookmarkStart w:id="453" w:name="_GoBack"/>
        <w:bookmarkEnd w:id="453"/>
        <w:r w:rsidDel="007E4880">
          <w:rPr>
            <w:rFonts w:ascii="仿宋_GB2312" w:eastAsia="仿宋_GB2312" w:hAnsi="黑体" w:cs="仿宋_GB2312" w:hint="eastAsia"/>
            <w:sz w:val="32"/>
            <w:szCs w:val="32"/>
          </w:rPr>
          <w:delText>公务员法管理的事业单位）等的机关运行经费预算××</w:delText>
        </w:r>
        <w:r w:rsidDel="007E4880">
          <w:rPr>
            <w:rFonts w:ascii="仿宋_GB2312" w:eastAsia="仿宋_GB2312" w:hAnsi="黑体" w:hint="eastAsia"/>
            <w:sz w:val="32"/>
            <w:szCs w:val="32"/>
          </w:rPr>
          <w:delText>万元。</w:delText>
        </w:r>
      </w:del>
    </w:p>
    <w:p w:rsidR="004B4574" w:rsidRDefault="00286344">
      <w:pPr>
        <w:ind w:firstLineChars="200" w:firstLine="640"/>
        <w:rPr>
          <w:rFonts w:ascii="楷体" w:eastAsia="楷体" w:hAnsi="楷体"/>
          <w:sz w:val="32"/>
          <w:szCs w:val="32"/>
        </w:rPr>
      </w:pPr>
      <w:r>
        <w:rPr>
          <w:rFonts w:ascii="楷体" w:eastAsia="楷体" w:hAnsi="楷体" w:hint="eastAsia"/>
          <w:sz w:val="32"/>
          <w:szCs w:val="32"/>
        </w:rPr>
        <w:t>（二）政府采购情况</w:t>
      </w:r>
    </w:p>
    <w:p w:rsidR="004B4574" w:rsidRDefault="00286344">
      <w:pPr>
        <w:ind w:firstLine="640"/>
        <w:rPr>
          <w:rFonts w:ascii="仿宋_GB2312" w:eastAsia="仿宋_GB2312" w:hAnsi="黑体"/>
          <w:sz w:val="32"/>
          <w:szCs w:val="32"/>
        </w:rPr>
      </w:pPr>
      <w:del w:id="454" w:author="Administrator" w:date="2021-02-19T16:44:00Z">
        <w:r w:rsidDel="007E4880">
          <w:rPr>
            <w:rFonts w:ascii="仿宋_GB2312" w:eastAsia="仿宋_GB2312" w:hAnsi="黑体" w:cs="仿宋_GB2312" w:hint="eastAsia"/>
            <w:sz w:val="32"/>
            <w:szCs w:val="32"/>
          </w:rPr>
          <w:delText>××</w:delText>
        </w:r>
      </w:del>
      <w:ins w:id="455" w:author="Administrator" w:date="2021-02-19T16:44:00Z">
        <w:r w:rsidR="007E4880">
          <w:rPr>
            <w:rFonts w:ascii="仿宋_GB2312" w:eastAsia="仿宋_GB2312" w:hAnsi="黑体" w:cs="仿宋_GB2312" w:hint="eastAsia"/>
            <w:sz w:val="32"/>
            <w:szCs w:val="32"/>
          </w:rPr>
          <w:t>2021</w:t>
        </w:r>
      </w:ins>
      <w:r>
        <w:rPr>
          <w:rFonts w:ascii="仿宋_GB2312" w:eastAsia="仿宋_GB2312" w:hAnsi="黑体" w:hint="eastAsia"/>
          <w:sz w:val="32"/>
          <w:szCs w:val="32"/>
        </w:rPr>
        <w:t>年</w:t>
      </w:r>
      <w:ins w:id="456" w:author="Administrator" w:date="2021-02-19T16:44:00Z">
        <w:r w:rsidR="007E4880">
          <w:rPr>
            <w:rFonts w:ascii="仿宋_GB2312" w:eastAsia="仿宋_GB2312" w:hAnsi="黑体" w:hint="eastAsia"/>
            <w:sz w:val="32"/>
            <w:szCs w:val="32"/>
          </w:rPr>
          <w:t>省畜牧技术推广总站</w:t>
        </w:r>
      </w:ins>
      <w:del w:id="457" w:author="Administrator" w:date="2021-02-19T16:44:00Z">
        <w:r w:rsidDel="007E4880">
          <w:rPr>
            <w:rFonts w:ascii="仿宋_GB2312" w:eastAsia="仿宋_GB2312" w:hAnsi="黑体" w:cs="仿宋_GB2312" w:hint="eastAsia"/>
            <w:sz w:val="32"/>
            <w:szCs w:val="32"/>
          </w:rPr>
          <w:delText>××（部门或单位）</w:delText>
        </w:r>
      </w:del>
      <w:r>
        <w:rPr>
          <w:rFonts w:ascii="仿宋_GB2312" w:eastAsia="仿宋_GB2312" w:hAnsi="黑体" w:cs="仿宋_GB2312" w:hint="eastAsia"/>
          <w:sz w:val="32"/>
          <w:szCs w:val="32"/>
        </w:rPr>
        <w:t>政府采购预算总额</w:t>
      </w:r>
      <w:del w:id="458" w:author="Administrator" w:date="2021-02-19T16:45:00Z">
        <w:r w:rsidDel="007E4880">
          <w:rPr>
            <w:rFonts w:ascii="仿宋_GB2312" w:eastAsia="仿宋_GB2312" w:hAnsi="黑体" w:cs="仿宋_GB2312" w:hint="eastAsia"/>
            <w:sz w:val="32"/>
            <w:szCs w:val="32"/>
          </w:rPr>
          <w:delText>××</w:delText>
        </w:r>
      </w:del>
      <w:ins w:id="459" w:author="Administrator" w:date="2021-02-19T16:45:00Z">
        <w:r w:rsidR="007E4880">
          <w:rPr>
            <w:rFonts w:ascii="仿宋_GB2312" w:eastAsia="仿宋_GB2312" w:hAnsi="黑体" w:cs="仿宋_GB2312" w:hint="eastAsia"/>
            <w:sz w:val="32"/>
            <w:szCs w:val="32"/>
          </w:rPr>
          <w:t>0</w:t>
        </w:r>
      </w:ins>
      <w:r>
        <w:rPr>
          <w:rFonts w:ascii="仿宋_GB2312" w:eastAsia="仿宋_GB2312" w:hAnsi="黑体" w:hint="eastAsia"/>
          <w:sz w:val="32"/>
          <w:szCs w:val="32"/>
        </w:rPr>
        <w:t>万元，其中：政府采购货物预算</w:t>
      </w:r>
      <w:del w:id="460" w:author="Administrator" w:date="2021-02-19T16:45:00Z">
        <w:r w:rsidDel="007E4880">
          <w:rPr>
            <w:rFonts w:ascii="仿宋_GB2312" w:eastAsia="仿宋_GB2312" w:hAnsi="黑体" w:cs="仿宋_GB2312" w:hint="eastAsia"/>
            <w:sz w:val="32"/>
            <w:szCs w:val="32"/>
          </w:rPr>
          <w:delText>××</w:delText>
        </w:r>
      </w:del>
      <w:ins w:id="461" w:author="Administrator" w:date="2021-02-19T16:45:00Z">
        <w:r w:rsidR="007E4880">
          <w:rPr>
            <w:rFonts w:ascii="仿宋_GB2312" w:eastAsia="仿宋_GB2312" w:hAnsi="黑体" w:cs="仿宋_GB2312" w:hint="eastAsia"/>
            <w:sz w:val="32"/>
            <w:szCs w:val="32"/>
          </w:rPr>
          <w:t>0</w:t>
        </w:r>
      </w:ins>
      <w:r>
        <w:rPr>
          <w:rFonts w:ascii="仿宋_GB2312" w:eastAsia="仿宋_GB2312" w:hAnsi="黑体" w:hint="eastAsia"/>
          <w:sz w:val="32"/>
          <w:szCs w:val="32"/>
        </w:rPr>
        <w:t>万元，政府采购工程预算</w:t>
      </w:r>
      <w:del w:id="462" w:author="Administrator" w:date="2021-02-19T16:45:00Z">
        <w:r w:rsidDel="007E4880">
          <w:rPr>
            <w:rFonts w:ascii="仿宋_GB2312" w:eastAsia="仿宋_GB2312" w:hAnsi="黑体" w:cs="仿宋_GB2312" w:hint="eastAsia"/>
            <w:sz w:val="32"/>
            <w:szCs w:val="32"/>
          </w:rPr>
          <w:delText>××</w:delText>
        </w:r>
      </w:del>
      <w:ins w:id="463" w:author="Administrator" w:date="2021-02-19T16:45:00Z">
        <w:r w:rsidR="007E4880">
          <w:rPr>
            <w:rFonts w:ascii="仿宋_GB2312" w:eastAsia="仿宋_GB2312" w:hAnsi="黑体" w:cs="仿宋_GB2312" w:hint="eastAsia"/>
            <w:sz w:val="32"/>
            <w:szCs w:val="32"/>
          </w:rPr>
          <w:t>0</w:t>
        </w:r>
      </w:ins>
      <w:r>
        <w:rPr>
          <w:rFonts w:ascii="仿宋_GB2312" w:eastAsia="仿宋_GB2312" w:hAnsi="黑体" w:hint="eastAsia"/>
          <w:sz w:val="32"/>
          <w:szCs w:val="32"/>
        </w:rPr>
        <w:t>万元，政府采购服务预算</w:t>
      </w:r>
      <w:del w:id="464" w:author="Administrator" w:date="2021-02-19T16:45:00Z">
        <w:r w:rsidDel="007E4880">
          <w:rPr>
            <w:rFonts w:ascii="仿宋_GB2312" w:eastAsia="仿宋_GB2312" w:hAnsi="黑体" w:cs="仿宋_GB2312" w:hint="eastAsia"/>
            <w:sz w:val="32"/>
            <w:szCs w:val="32"/>
          </w:rPr>
          <w:delText>××</w:delText>
        </w:r>
      </w:del>
      <w:ins w:id="465" w:author="Administrator" w:date="2021-02-19T16:45:00Z">
        <w:r w:rsidR="007E4880">
          <w:rPr>
            <w:rFonts w:ascii="仿宋_GB2312" w:eastAsia="仿宋_GB2312" w:hAnsi="黑体" w:cs="仿宋_GB2312" w:hint="eastAsia"/>
            <w:sz w:val="32"/>
            <w:szCs w:val="32"/>
          </w:rPr>
          <w:t>0</w:t>
        </w:r>
      </w:ins>
      <w:r>
        <w:rPr>
          <w:rFonts w:ascii="仿宋_GB2312" w:eastAsia="仿宋_GB2312" w:hAnsi="黑体" w:hint="eastAsia"/>
          <w:sz w:val="32"/>
          <w:szCs w:val="32"/>
        </w:rPr>
        <w:t>万元</w:t>
      </w:r>
      <w:del w:id="466" w:author="Administrator" w:date="2021-02-19T16:45:00Z">
        <w:r w:rsidDel="007E4880">
          <w:rPr>
            <w:rFonts w:ascii="仿宋_GB2312" w:eastAsia="仿宋_GB2312" w:hAnsi="黑体" w:hint="eastAsia"/>
            <w:sz w:val="32"/>
            <w:szCs w:val="32"/>
          </w:rPr>
          <w:delText>，</w:delText>
        </w:r>
        <w:r w:rsidDel="007E4880">
          <w:rPr>
            <w:rFonts w:ascii="仿宋_GB2312" w:eastAsia="仿宋_GB2312" w:hAnsi="黑体"/>
            <w:sz w:val="32"/>
            <w:szCs w:val="32"/>
          </w:rPr>
          <w:delText>……</w:delText>
        </w:r>
      </w:del>
      <w:r>
        <w:rPr>
          <w:rFonts w:ascii="仿宋_GB2312" w:eastAsia="仿宋_GB2312" w:hAnsi="黑体" w:hint="eastAsia"/>
          <w:sz w:val="32"/>
          <w:szCs w:val="32"/>
        </w:rPr>
        <w:t>。</w:t>
      </w:r>
    </w:p>
    <w:p w:rsidR="004B4574" w:rsidRDefault="00286344">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4B4574" w:rsidRDefault="00286344">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lastRenderedPageBreak/>
        <w:t>截至</w:t>
      </w:r>
      <w:del w:id="467" w:author="Administrator" w:date="2021-02-19T17:06:00Z">
        <w:r w:rsidDel="007E4880">
          <w:rPr>
            <w:rFonts w:ascii="仿宋_GB2312" w:eastAsia="仿宋_GB2312" w:hAnsi="黑体" w:cs="仿宋_GB2312" w:hint="eastAsia"/>
            <w:sz w:val="32"/>
            <w:szCs w:val="32"/>
          </w:rPr>
          <w:delText>××</w:delText>
        </w:r>
      </w:del>
      <w:ins w:id="468" w:author="Administrator" w:date="2021-02-19T17:06:00Z">
        <w:r w:rsidR="007E4880">
          <w:rPr>
            <w:rFonts w:ascii="仿宋_GB2312" w:eastAsia="仿宋_GB2312" w:hAnsi="黑体" w:cs="仿宋_GB2312" w:hint="eastAsia"/>
            <w:sz w:val="32"/>
            <w:szCs w:val="32"/>
          </w:rPr>
          <w:t>2020</w:t>
        </w:r>
      </w:ins>
      <w:r>
        <w:rPr>
          <w:rFonts w:ascii="仿宋_GB2312" w:eastAsia="仿宋_GB2312" w:hAnsi="黑体" w:hint="eastAsia"/>
          <w:sz w:val="32"/>
          <w:szCs w:val="32"/>
        </w:rPr>
        <w:t>年12月31日，</w:t>
      </w:r>
      <w:ins w:id="469" w:author="Administrator" w:date="2021-02-19T17:06:00Z">
        <w:r w:rsidR="007E4880">
          <w:rPr>
            <w:rFonts w:ascii="仿宋_GB2312" w:eastAsia="仿宋_GB2312" w:hAnsi="黑体" w:hint="eastAsia"/>
            <w:sz w:val="32"/>
            <w:szCs w:val="32"/>
          </w:rPr>
          <w:t>省畜牧技术推广总站</w:t>
        </w:r>
      </w:ins>
      <w:del w:id="470" w:author="Administrator" w:date="2021-02-19T17:06:00Z">
        <w:r w:rsidDel="007E4880">
          <w:rPr>
            <w:rFonts w:ascii="仿宋_GB2312" w:eastAsia="仿宋_GB2312" w:hAnsi="黑体" w:cs="仿宋_GB2312" w:hint="eastAsia"/>
            <w:sz w:val="32"/>
            <w:szCs w:val="32"/>
          </w:rPr>
          <w:delText>××（部门或单位）</w:delText>
        </w:r>
      </w:del>
      <w:del w:id="471" w:author="Administrator" w:date="2021-02-19T17:07:00Z">
        <w:r w:rsidDel="007E4880">
          <w:rPr>
            <w:rFonts w:ascii="仿宋_GB2312" w:eastAsia="仿宋_GB2312" w:hAnsi="黑体" w:cs="仿宋_GB2312" w:hint="eastAsia"/>
            <w:sz w:val="32"/>
            <w:szCs w:val="32"/>
          </w:rPr>
          <w:delText>本级及下属各预算单位</w:delText>
        </w:r>
      </w:del>
      <w:r>
        <w:rPr>
          <w:rFonts w:ascii="仿宋_GB2312" w:eastAsia="仿宋_GB2312" w:hAnsi="黑体" w:cs="仿宋_GB2312" w:hint="eastAsia"/>
          <w:sz w:val="32"/>
          <w:szCs w:val="32"/>
        </w:rPr>
        <w:t>共有车辆</w:t>
      </w:r>
      <w:del w:id="472" w:author="Administrator" w:date="2021-02-19T17:07:00Z">
        <w:r w:rsidDel="007E4880">
          <w:rPr>
            <w:rFonts w:ascii="仿宋_GB2312" w:eastAsia="仿宋_GB2312" w:hAnsi="黑体" w:cs="仿宋_GB2312" w:hint="eastAsia"/>
            <w:sz w:val="32"/>
            <w:szCs w:val="32"/>
          </w:rPr>
          <w:delText>××</w:delText>
        </w:r>
      </w:del>
      <w:ins w:id="473" w:author="Administrator" w:date="2021-02-19T17:07:00Z">
        <w:r w:rsidR="007E4880">
          <w:rPr>
            <w:rFonts w:ascii="仿宋_GB2312" w:eastAsia="仿宋_GB2312" w:hAnsi="黑体" w:cs="仿宋_GB2312" w:hint="eastAsia"/>
            <w:sz w:val="32"/>
            <w:szCs w:val="32"/>
          </w:rPr>
          <w:t>1</w:t>
        </w:r>
      </w:ins>
      <w:r>
        <w:rPr>
          <w:rFonts w:ascii="仿宋_GB2312" w:eastAsia="仿宋_GB2312" w:hAnsi="黑体" w:cs="仿宋_GB2312" w:hint="eastAsia"/>
          <w:sz w:val="32"/>
          <w:szCs w:val="32"/>
        </w:rPr>
        <w:t>辆，其中，领导干部用车</w:t>
      </w:r>
      <w:del w:id="474" w:author="Administrator" w:date="2021-02-19T17:11:00Z">
        <w:r w:rsidDel="007E4880">
          <w:rPr>
            <w:rFonts w:ascii="仿宋_GB2312" w:eastAsia="仿宋_GB2312" w:hAnsi="黑体" w:cs="仿宋_GB2312" w:hint="eastAsia"/>
            <w:sz w:val="32"/>
            <w:szCs w:val="32"/>
          </w:rPr>
          <w:delText>××</w:delText>
        </w:r>
      </w:del>
      <w:ins w:id="475" w:author="Administrator" w:date="2021-02-19T17:11:00Z">
        <w:r w:rsidR="007E4880">
          <w:rPr>
            <w:rFonts w:ascii="仿宋_GB2312" w:eastAsia="仿宋_GB2312" w:hAnsi="黑体" w:cs="仿宋_GB2312" w:hint="eastAsia"/>
            <w:sz w:val="32"/>
            <w:szCs w:val="32"/>
          </w:rPr>
          <w:t>0</w:t>
        </w:r>
      </w:ins>
      <w:r>
        <w:rPr>
          <w:rFonts w:ascii="仿宋_GB2312" w:eastAsia="仿宋_GB2312" w:hAnsi="黑体" w:cs="仿宋_GB2312" w:hint="eastAsia"/>
          <w:sz w:val="32"/>
          <w:szCs w:val="32"/>
        </w:rPr>
        <w:t>辆，机要通信应急用车</w:t>
      </w:r>
      <w:del w:id="476" w:author="Administrator" w:date="2021-02-19T17:11:00Z">
        <w:r w:rsidDel="007E4880">
          <w:rPr>
            <w:rFonts w:ascii="仿宋_GB2312" w:eastAsia="仿宋_GB2312" w:hAnsi="黑体" w:cs="仿宋_GB2312" w:hint="eastAsia"/>
            <w:sz w:val="32"/>
            <w:szCs w:val="32"/>
          </w:rPr>
          <w:delText>××</w:delText>
        </w:r>
      </w:del>
      <w:ins w:id="477" w:author="Administrator" w:date="2021-02-19T17:12:00Z">
        <w:r w:rsidR="007E4880">
          <w:rPr>
            <w:rFonts w:ascii="仿宋_GB2312" w:eastAsia="仿宋_GB2312" w:hAnsi="黑体" w:cs="仿宋_GB2312" w:hint="eastAsia"/>
            <w:sz w:val="32"/>
            <w:szCs w:val="32"/>
          </w:rPr>
          <w:t>0</w:t>
        </w:r>
      </w:ins>
      <w:r>
        <w:rPr>
          <w:rFonts w:ascii="仿宋_GB2312" w:eastAsia="仿宋_GB2312" w:hAnsi="黑体" w:cs="仿宋_GB2312" w:hint="eastAsia"/>
          <w:sz w:val="32"/>
          <w:szCs w:val="32"/>
        </w:rPr>
        <w:t>辆、一般执法执勤用车</w:t>
      </w:r>
      <w:del w:id="478" w:author="Administrator" w:date="2021-02-19T17:11:00Z">
        <w:r w:rsidDel="007E4880">
          <w:rPr>
            <w:rFonts w:ascii="仿宋_GB2312" w:eastAsia="仿宋_GB2312" w:hAnsi="黑体" w:cs="仿宋_GB2312" w:hint="eastAsia"/>
            <w:sz w:val="32"/>
            <w:szCs w:val="32"/>
          </w:rPr>
          <w:delText>××</w:delText>
        </w:r>
      </w:del>
      <w:ins w:id="479" w:author="Administrator" w:date="2021-02-19T17:11:00Z">
        <w:r w:rsidR="007E4880">
          <w:rPr>
            <w:rFonts w:ascii="仿宋_GB2312" w:eastAsia="仿宋_GB2312" w:hAnsi="黑体" w:cs="仿宋_GB2312" w:hint="eastAsia"/>
            <w:sz w:val="32"/>
            <w:szCs w:val="32"/>
          </w:rPr>
          <w:t>0</w:t>
        </w:r>
      </w:ins>
      <w:r>
        <w:rPr>
          <w:rFonts w:ascii="仿宋_GB2312" w:eastAsia="仿宋_GB2312" w:hAnsi="黑体" w:cs="仿宋_GB2312" w:hint="eastAsia"/>
          <w:sz w:val="32"/>
          <w:szCs w:val="32"/>
        </w:rPr>
        <w:t>辆、特种专业技术用车</w:t>
      </w:r>
      <w:del w:id="480" w:author="Administrator" w:date="2021-02-19T17:11:00Z">
        <w:r w:rsidDel="007E4880">
          <w:rPr>
            <w:rFonts w:ascii="仿宋_GB2312" w:eastAsia="仿宋_GB2312" w:hAnsi="黑体" w:cs="仿宋_GB2312" w:hint="eastAsia"/>
            <w:sz w:val="32"/>
            <w:szCs w:val="32"/>
          </w:rPr>
          <w:delText>××</w:delText>
        </w:r>
      </w:del>
      <w:ins w:id="481" w:author="Administrator" w:date="2021-02-19T17:11:00Z">
        <w:r w:rsidR="007E4880">
          <w:rPr>
            <w:rFonts w:ascii="仿宋_GB2312" w:eastAsia="仿宋_GB2312" w:hAnsi="黑体" w:cs="仿宋_GB2312" w:hint="eastAsia"/>
            <w:sz w:val="32"/>
            <w:szCs w:val="32"/>
          </w:rPr>
          <w:t>0</w:t>
        </w:r>
      </w:ins>
      <w:r>
        <w:rPr>
          <w:rFonts w:ascii="仿宋_GB2312" w:eastAsia="仿宋_GB2312" w:hAnsi="黑体" w:cs="仿宋_GB2312" w:hint="eastAsia"/>
          <w:sz w:val="32"/>
          <w:szCs w:val="32"/>
        </w:rPr>
        <w:t>辆、其他用车</w:t>
      </w:r>
      <w:del w:id="482" w:author="Administrator" w:date="2021-02-19T17:12:00Z">
        <w:r w:rsidDel="007E4880">
          <w:rPr>
            <w:rFonts w:ascii="仿宋_GB2312" w:eastAsia="仿宋_GB2312" w:hAnsi="黑体" w:cs="仿宋_GB2312" w:hint="eastAsia"/>
            <w:sz w:val="32"/>
            <w:szCs w:val="32"/>
          </w:rPr>
          <w:delText>××</w:delText>
        </w:r>
      </w:del>
      <w:ins w:id="483" w:author="Administrator" w:date="2021-02-19T17:12:00Z">
        <w:r w:rsidR="007E4880">
          <w:rPr>
            <w:rFonts w:ascii="仿宋_GB2312" w:eastAsia="仿宋_GB2312" w:hAnsi="黑体" w:cs="仿宋_GB2312" w:hint="eastAsia"/>
            <w:sz w:val="32"/>
            <w:szCs w:val="32"/>
          </w:rPr>
          <w:t>1</w:t>
        </w:r>
      </w:ins>
      <w:r>
        <w:rPr>
          <w:rFonts w:ascii="仿宋_GB2312" w:eastAsia="仿宋_GB2312" w:hAnsi="黑体" w:cs="仿宋_GB2312" w:hint="eastAsia"/>
          <w:sz w:val="32"/>
          <w:szCs w:val="32"/>
        </w:rPr>
        <w:t>辆。单位价值100万元以上设备</w:t>
      </w:r>
      <w:del w:id="484" w:author="Administrator" w:date="2021-02-19T17:12:00Z">
        <w:r w:rsidDel="007E4880">
          <w:rPr>
            <w:rFonts w:ascii="仿宋_GB2312" w:eastAsia="仿宋_GB2312" w:hAnsi="黑体" w:cs="仿宋_GB2312" w:hint="eastAsia"/>
            <w:sz w:val="32"/>
            <w:szCs w:val="32"/>
          </w:rPr>
          <w:delText>××</w:delText>
        </w:r>
      </w:del>
      <w:ins w:id="485" w:author="Administrator" w:date="2021-02-19T17:17:00Z">
        <w:r w:rsidR="007E4880">
          <w:rPr>
            <w:rFonts w:ascii="仿宋_GB2312" w:eastAsia="仿宋_GB2312" w:hAnsi="黑体" w:cs="仿宋_GB2312" w:hint="eastAsia"/>
            <w:sz w:val="32"/>
            <w:szCs w:val="32"/>
          </w:rPr>
          <w:t>1</w:t>
        </w:r>
      </w:ins>
      <w:del w:id="486" w:author="Administrator" w:date="2021-02-19T17:17:00Z">
        <w:r w:rsidDel="007E4880">
          <w:rPr>
            <w:rFonts w:ascii="仿宋_GB2312" w:eastAsia="仿宋_GB2312" w:hAnsi="黑体" w:cs="仿宋_GB2312" w:hint="eastAsia"/>
            <w:sz w:val="32"/>
            <w:szCs w:val="32"/>
          </w:rPr>
          <w:delText>台（</w:delText>
        </w:r>
      </w:del>
      <w:r>
        <w:rPr>
          <w:rFonts w:ascii="仿宋_GB2312" w:eastAsia="仿宋_GB2312" w:hAnsi="黑体" w:cs="仿宋_GB2312" w:hint="eastAsia"/>
          <w:sz w:val="32"/>
          <w:szCs w:val="32"/>
        </w:rPr>
        <w:t>套</w:t>
      </w:r>
      <w:del w:id="487" w:author="Administrator" w:date="2021-02-19T17:17:00Z">
        <w:r w:rsidDel="007E4880">
          <w:rPr>
            <w:rFonts w:ascii="仿宋_GB2312" w:eastAsia="仿宋_GB2312" w:hAnsi="黑体" w:cs="仿宋_GB2312" w:hint="eastAsia"/>
            <w:sz w:val="32"/>
            <w:szCs w:val="32"/>
          </w:rPr>
          <w:delText>）</w:delText>
        </w:r>
      </w:del>
      <w:r>
        <w:rPr>
          <w:rFonts w:ascii="仿宋_GB2312" w:eastAsia="仿宋_GB2312" w:hAnsi="黑体" w:cs="仿宋_GB2312" w:hint="eastAsia"/>
          <w:sz w:val="32"/>
          <w:szCs w:val="32"/>
        </w:rPr>
        <w:t>。</w:t>
      </w:r>
    </w:p>
    <w:p w:rsidR="004B4574" w:rsidRDefault="00286344">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4B4574" w:rsidRDefault="00286344">
      <w:pPr>
        <w:ind w:firstLineChars="200" w:firstLine="640"/>
        <w:rPr>
          <w:rFonts w:ascii="仿宋_GB2312" w:eastAsia="仿宋_GB2312" w:hAnsi="黑体"/>
          <w:sz w:val="32"/>
          <w:szCs w:val="32"/>
        </w:rPr>
      </w:pPr>
      <w:del w:id="488" w:author="Administrator" w:date="2021-02-19T17:19:00Z">
        <w:r w:rsidDel="007E4880">
          <w:rPr>
            <w:rFonts w:ascii="仿宋_GB2312" w:eastAsia="仿宋_GB2312" w:hAnsi="黑体" w:cs="仿宋_GB2312" w:hint="eastAsia"/>
            <w:sz w:val="32"/>
            <w:szCs w:val="32"/>
          </w:rPr>
          <w:delText>××</w:delText>
        </w:r>
      </w:del>
      <w:ins w:id="489" w:author="Administrator" w:date="2021-02-19T17:19:00Z">
        <w:r w:rsidR="007E4880">
          <w:rPr>
            <w:rFonts w:ascii="仿宋_GB2312" w:eastAsia="仿宋_GB2312" w:hAnsi="黑体" w:cs="仿宋_GB2312" w:hint="eastAsia"/>
            <w:sz w:val="32"/>
            <w:szCs w:val="32"/>
          </w:rPr>
          <w:t>2021</w:t>
        </w:r>
      </w:ins>
      <w:r>
        <w:rPr>
          <w:rFonts w:ascii="仿宋_GB2312" w:eastAsia="仿宋_GB2312" w:hAnsi="黑体" w:hint="eastAsia"/>
          <w:sz w:val="32"/>
          <w:szCs w:val="32"/>
        </w:rPr>
        <w:t>年</w:t>
      </w:r>
      <w:ins w:id="490" w:author="Administrator" w:date="2021-02-19T17:19:00Z">
        <w:r w:rsidR="007E4880">
          <w:rPr>
            <w:rFonts w:ascii="仿宋_GB2312" w:eastAsia="仿宋_GB2312" w:hAnsi="黑体" w:hint="eastAsia"/>
            <w:sz w:val="32"/>
            <w:szCs w:val="32"/>
          </w:rPr>
          <w:t>省畜牧技术推广总站</w:t>
        </w:r>
      </w:ins>
      <w:del w:id="491" w:author="Administrator" w:date="2021-02-19T17:19:00Z">
        <w:r w:rsidDel="007E4880">
          <w:rPr>
            <w:rFonts w:ascii="仿宋_GB2312" w:eastAsia="仿宋_GB2312" w:hAnsi="黑体" w:cs="仿宋_GB2312" w:hint="eastAsia"/>
            <w:sz w:val="32"/>
            <w:szCs w:val="32"/>
          </w:rPr>
          <w:delText>××（部门或单位）</w:delText>
        </w:r>
      </w:del>
      <w:ins w:id="492" w:author="Administrator" w:date="2021-02-19T17:19:00Z">
        <w:r w:rsidR="007E4880">
          <w:rPr>
            <w:rFonts w:ascii="仿宋_GB2312" w:eastAsia="仿宋_GB2312" w:hAnsi="黑体" w:cs="仿宋_GB2312" w:hint="eastAsia"/>
            <w:sz w:val="32"/>
            <w:szCs w:val="32"/>
          </w:rPr>
          <w:t>3</w:t>
        </w:r>
      </w:ins>
      <w:del w:id="493" w:author="Administrator" w:date="2021-02-19T17:19:00Z">
        <w:r w:rsidDel="007E4880">
          <w:rPr>
            <w:rFonts w:ascii="仿宋_GB2312" w:eastAsia="仿宋_GB2312" w:hAnsi="黑体" w:cs="仿宋_GB2312" w:hint="eastAsia"/>
            <w:sz w:val="32"/>
            <w:szCs w:val="32"/>
          </w:rPr>
          <w:delText>××</w:delText>
        </w:r>
      </w:del>
      <w:r>
        <w:rPr>
          <w:rFonts w:ascii="仿宋_GB2312" w:eastAsia="仿宋_GB2312" w:hAnsi="黑体" w:cs="仿宋_GB2312" w:hint="eastAsia"/>
          <w:sz w:val="32"/>
          <w:szCs w:val="32"/>
        </w:rPr>
        <w:t>个项目实行绩效目标管理，涉及一般公共预算</w:t>
      </w:r>
      <w:del w:id="494" w:author="Administrator" w:date="2021-02-19T17:20:00Z">
        <w:r w:rsidDel="007E4880">
          <w:rPr>
            <w:rFonts w:ascii="仿宋_GB2312" w:eastAsia="仿宋_GB2312" w:hAnsi="黑体" w:cs="仿宋_GB2312" w:hint="eastAsia"/>
            <w:sz w:val="32"/>
            <w:szCs w:val="32"/>
          </w:rPr>
          <w:delText>××</w:delText>
        </w:r>
      </w:del>
      <w:ins w:id="495" w:author="Administrator" w:date="2021-02-19T17:20:00Z">
        <w:r w:rsidR="007E4880">
          <w:rPr>
            <w:rFonts w:ascii="仿宋_GB2312" w:eastAsia="仿宋_GB2312" w:hAnsi="黑体" w:cs="仿宋_GB2312" w:hint="eastAsia"/>
            <w:sz w:val="32"/>
            <w:szCs w:val="32"/>
          </w:rPr>
          <w:t>1</w:t>
        </w:r>
      </w:ins>
      <w:ins w:id="496" w:author="Administrator" w:date="2021-02-19T17:21:00Z">
        <w:r w:rsidR="007E4880">
          <w:rPr>
            <w:rFonts w:ascii="仿宋_GB2312" w:eastAsia="仿宋_GB2312" w:hAnsi="黑体" w:cs="仿宋_GB2312" w:hint="eastAsia"/>
            <w:sz w:val="32"/>
            <w:szCs w:val="32"/>
          </w:rPr>
          <w:t>321</w:t>
        </w:r>
      </w:ins>
      <w:r>
        <w:rPr>
          <w:rFonts w:ascii="仿宋_GB2312" w:eastAsia="仿宋_GB2312" w:hAnsi="黑体" w:hint="eastAsia"/>
          <w:sz w:val="32"/>
          <w:szCs w:val="32"/>
        </w:rPr>
        <w:t>万元、政府性基金</w:t>
      </w:r>
      <w:del w:id="497" w:author="Administrator" w:date="2021-02-19T17:21:00Z">
        <w:r w:rsidDel="007E4880">
          <w:rPr>
            <w:rFonts w:ascii="仿宋_GB2312" w:eastAsia="仿宋_GB2312" w:hAnsi="黑体" w:cs="仿宋_GB2312" w:hint="eastAsia"/>
            <w:sz w:val="32"/>
            <w:szCs w:val="32"/>
          </w:rPr>
          <w:delText>××</w:delText>
        </w:r>
      </w:del>
      <w:ins w:id="498" w:author="Administrator" w:date="2021-02-19T17:21:00Z">
        <w:r w:rsidR="007E4880">
          <w:rPr>
            <w:rFonts w:ascii="仿宋_GB2312" w:eastAsia="仿宋_GB2312" w:hAnsi="黑体" w:cs="仿宋_GB2312" w:hint="eastAsia"/>
            <w:sz w:val="32"/>
            <w:szCs w:val="32"/>
          </w:rPr>
          <w:t>0</w:t>
        </w:r>
      </w:ins>
      <w:r>
        <w:rPr>
          <w:rFonts w:ascii="仿宋_GB2312" w:eastAsia="仿宋_GB2312" w:hAnsi="黑体" w:hint="eastAsia"/>
          <w:sz w:val="32"/>
          <w:szCs w:val="32"/>
        </w:rPr>
        <w:t>万元</w:t>
      </w:r>
      <w:del w:id="499" w:author="Administrator" w:date="2021-02-19T17:21:00Z">
        <w:r w:rsidDel="007E4880">
          <w:rPr>
            <w:rFonts w:ascii="仿宋_GB2312" w:eastAsia="仿宋_GB2312" w:hAnsi="黑体" w:hint="eastAsia"/>
            <w:sz w:val="32"/>
            <w:szCs w:val="32"/>
          </w:rPr>
          <w:delText>、</w:delText>
        </w:r>
        <w:r w:rsidDel="007E4880">
          <w:rPr>
            <w:rFonts w:ascii="仿宋_GB2312" w:eastAsia="仿宋_GB2312" w:hAnsi="黑体"/>
            <w:sz w:val="32"/>
            <w:szCs w:val="32"/>
          </w:rPr>
          <w:delText>……</w:delText>
        </w:r>
      </w:del>
      <w:r>
        <w:rPr>
          <w:rFonts w:ascii="仿宋_GB2312" w:eastAsia="仿宋_GB2312" w:hAnsi="黑体" w:hint="eastAsia"/>
          <w:sz w:val="32"/>
          <w:szCs w:val="32"/>
        </w:rPr>
        <w:t>。</w:t>
      </w:r>
    </w:p>
    <w:p w:rsidR="004B4574" w:rsidRDefault="004B4574">
      <w:pPr>
        <w:jc w:val="center"/>
        <w:rPr>
          <w:rFonts w:ascii="黑体" w:eastAsia="黑体" w:hAnsi="黑体"/>
          <w:sz w:val="32"/>
          <w:szCs w:val="32"/>
        </w:rPr>
      </w:pPr>
    </w:p>
    <w:p w:rsidR="004B4574" w:rsidRDefault="004B4574">
      <w:pPr>
        <w:jc w:val="left"/>
        <w:rPr>
          <w:rFonts w:ascii="仿宋_GB2312" w:eastAsia="仿宋_GB2312" w:hAnsi="宋体" w:cs="宋体"/>
          <w:color w:val="000000"/>
          <w:kern w:val="0"/>
          <w:sz w:val="32"/>
          <w:szCs w:val="30"/>
        </w:rPr>
      </w:pPr>
    </w:p>
    <w:p w:rsidR="004B4574" w:rsidRDefault="00286344">
      <w:pPr>
        <w:jc w:val="center"/>
        <w:rPr>
          <w:rFonts w:ascii="黑体" w:eastAsia="黑体" w:hAnsi="黑体"/>
          <w:b/>
          <w:sz w:val="32"/>
          <w:szCs w:val="32"/>
        </w:rPr>
      </w:pPr>
      <w:r>
        <w:rPr>
          <w:rFonts w:ascii="黑体" w:eastAsia="黑体" w:hAnsi="黑体" w:hint="eastAsia"/>
          <w:b/>
          <w:sz w:val="32"/>
          <w:szCs w:val="32"/>
        </w:rPr>
        <w:t>第四部分  名词解释</w:t>
      </w:r>
    </w:p>
    <w:p w:rsidR="004B4574" w:rsidRDefault="004B4574">
      <w:pPr>
        <w:ind w:firstLineChars="200" w:firstLine="640"/>
        <w:jc w:val="left"/>
        <w:rPr>
          <w:rFonts w:ascii="仿宋_GB2312" w:eastAsia="仿宋_GB2312" w:cs="宋体"/>
          <w:bCs/>
          <w:color w:val="000000"/>
          <w:kern w:val="0"/>
          <w:sz w:val="32"/>
          <w:szCs w:val="32"/>
          <w:lang w:val="zh-CN"/>
        </w:rPr>
      </w:pP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二、事业收入：指事业单位开展专业业务活动及辅助活动取得的收入。</w:t>
      </w: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三、经营收入：指事业单位在专业业务活动及其辅助活动之外开展非独立核算经营活动取得的收入。</w:t>
      </w: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四、其他收入：指除上述“财政拨款收入”“事业收入”“经营收入”等以外的收入。</w:t>
      </w: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五、年初结转和结余：指以前年度尚未完成、结转到本年按有关规定继续使用的资金。</w:t>
      </w: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六、基本支出：指行政事业单位用于为保障其机构正常运转、完成日常工作任务而发生的人员支出和公用支出。   </w:t>
      </w: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七、工资福利支出：反映单位开支的在职职工和编制外长期聘用人员的各类劳动报酬，以及为上述人员缴纳的各项社会保险费等。</w:t>
      </w: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十、项目支出：指各部门、各单位为完成其特定的工作任务和事业发展目标所发生的支出。</w:t>
      </w: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4B4574" w:rsidRDefault="0028634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4B4574" w:rsidRDefault="004B4574">
      <w:pPr>
        <w:ind w:firstLineChars="200" w:firstLine="640"/>
        <w:jc w:val="left"/>
        <w:rPr>
          <w:rFonts w:ascii="仿宋_GB2312" w:eastAsia="仿宋_GB2312" w:hAnsi="宋体" w:cs="宋体"/>
          <w:color w:val="000000"/>
          <w:kern w:val="0"/>
          <w:sz w:val="32"/>
          <w:szCs w:val="30"/>
        </w:rPr>
      </w:pPr>
    </w:p>
    <w:p w:rsidR="004B4574" w:rsidRDefault="004B4574">
      <w:pPr>
        <w:ind w:firstLineChars="200" w:firstLine="640"/>
        <w:rPr>
          <w:rFonts w:ascii="仿宋_GB2312" w:eastAsia="仿宋_GB2312" w:hAnsi="黑体" w:cs="仿宋_GB2312"/>
          <w:sz w:val="32"/>
          <w:szCs w:val="32"/>
        </w:rPr>
      </w:pPr>
    </w:p>
    <w:p w:rsidR="004B4574" w:rsidRDefault="004B4574">
      <w:pPr>
        <w:ind w:firstLineChars="200" w:firstLine="640"/>
        <w:jc w:val="left"/>
        <w:rPr>
          <w:rFonts w:ascii="仿宋_GB2312" w:eastAsia="仿宋_GB2312" w:hAnsi="黑体" w:cs="仿宋_GB2312"/>
          <w:sz w:val="32"/>
          <w:szCs w:val="32"/>
        </w:rPr>
      </w:pPr>
    </w:p>
    <w:sectPr w:rsidR="004B4574" w:rsidSect="004B457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572" w:rsidRDefault="00CD3572" w:rsidP="003F30FC">
      <w:r>
        <w:separator/>
      </w:r>
    </w:p>
  </w:endnote>
  <w:endnote w:type="continuationSeparator" w:id="0">
    <w:p w:rsidR="00CD3572" w:rsidRDefault="00CD3572" w:rsidP="003F30FC">
      <w:r>
        <w:continuationSeparator/>
      </w:r>
    </w:p>
  </w:endnote>
</w:endnotes>
</file>

<file path=word/fontTable.xml><?xml version="1.0" encoding="utf-8"?>
<w:fonts xmlns:r="http://schemas.openxmlformats.org/officeDocument/2006/relationships" xmlns:w="http://schemas.openxmlformats.org/wordprocessingml/2006/main">
  <w:font w:name="黑体">
    <w:altName w:val="黑体"/>
    <w:panose1 w:val="02010609060101010101"/>
    <w:charset w:val="86"/>
    <w:family w:val="modern"/>
    <w:pitch w:val="fixed"/>
    <w:sig w:usb0="800002BF" w:usb1="38CF7CFA" w:usb2="00000016" w:usb3="00000000" w:csb0="00040001" w:csb1="00000000"/>
  </w:font>
  <w:font w:name="Times New Roman">
    <w:altName w:val="Times New Roman"/>
    <w:panose1 w:val="02020603050405020304"/>
    <w:charset w:val="00"/>
    <w:family w:val="roman"/>
    <w:pitch w:val="variable"/>
    <w:sig w:usb0="20002A87" w:usb1="00000000" w:usb2="00000000" w:usb3="00000000" w:csb0="000001FF" w:csb1="00000000"/>
  </w:font>
  <w:font w:name="仿宋_GB2312">
    <w:altName w:val="仿宋"/>
    <w:charset w:val="86"/>
    <w:family w:val="modern"/>
    <w:pitch w:val="default"/>
    <w:sig w:usb0="00000001" w:usb1="080E0000" w:usb2="00000010" w:usb3="00000000" w:csb0="00040000" w:csb1="00000000"/>
  </w:font>
  <w:font w:name="宋体">
    <w:altName w:val="Latha"/>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572" w:rsidRDefault="00CD3572" w:rsidP="003F30FC">
      <w:r>
        <w:separator/>
      </w:r>
    </w:p>
  </w:footnote>
  <w:footnote w:type="continuationSeparator" w:id="0">
    <w:p w:rsidR="00CD3572" w:rsidRDefault="00CD3572" w:rsidP="003F30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0F6734D"/>
    <w:multiLevelType w:val="multilevel"/>
    <w:tmpl w:val="10F6734D"/>
    <w:lvl w:ilvl="0">
      <w:start w:val="1"/>
      <w:numFmt w:val="japaneseCounting"/>
      <w:lvlText w:val="（%1）"/>
      <w:lvlJc w:val="left"/>
      <w:pPr>
        <w:ind w:left="1720" w:hanging="108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abstractNum w:abstractNumId="2">
    <w:nsid w:val="2E0F23F2"/>
    <w:multiLevelType w:val="multilevel"/>
    <w:tmpl w:val="2E0F23F2"/>
    <w:lvl w:ilvl="0">
      <w:start w:val="1"/>
      <w:numFmt w:val="decimal"/>
      <w:lvlText w:val="%1."/>
      <w:lvlJc w:val="left"/>
      <w:pPr>
        <w:ind w:left="1160" w:hanging="360"/>
      </w:pPr>
      <w:rPr>
        <w:rFonts w:hint="default"/>
      </w:rPr>
    </w:lvl>
    <w:lvl w:ilvl="1" w:tentative="1">
      <w:start w:val="1"/>
      <w:numFmt w:val="lowerLetter"/>
      <w:lvlText w:val="%2)"/>
      <w:lvlJc w:val="left"/>
      <w:pPr>
        <w:ind w:left="1640" w:hanging="420"/>
      </w:pPr>
    </w:lvl>
    <w:lvl w:ilvl="2" w:tentative="1">
      <w:start w:val="1"/>
      <w:numFmt w:val="lowerRoman"/>
      <w:lvlText w:val="%3."/>
      <w:lvlJc w:val="right"/>
      <w:pPr>
        <w:ind w:left="2060" w:hanging="420"/>
      </w:pPr>
    </w:lvl>
    <w:lvl w:ilvl="3" w:tentative="1">
      <w:start w:val="1"/>
      <w:numFmt w:val="decimal"/>
      <w:lvlText w:val="%4."/>
      <w:lvlJc w:val="left"/>
      <w:pPr>
        <w:ind w:left="2480" w:hanging="420"/>
      </w:pPr>
    </w:lvl>
    <w:lvl w:ilvl="4" w:tentative="1">
      <w:start w:val="1"/>
      <w:numFmt w:val="lowerLetter"/>
      <w:lvlText w:val="%5)"/>
      <w:lvlJc w:val="left"/>
      <w:pPr>
        <w:ind w:left="2900" w:hanging="420"/>
      </w:pPr>
    </w:lvl>
    <w:lvl w:ilvl="5" w:tentative="1">
      <w:start w:val="1"/>
      <w:numFmt w:val="lowerRoman"/>
      <w:lvlText w:val="%6."/>
      <w:lvlJc w:val="right"/>
      <w:pPr>
        <w:ind w:left="3320" w:hanging="420"/>
      </w:pPr>
    </w:lvl>
    <w:lvl w:ilvl="6" w:tentative="1">
      <w:start w:val="1"/>
      <w:numFmt w:val="decimal"/>
      <w:lvlText w:val="%7."/>
      <w:lvlJc w:val="left"/>
      <w:pPr>
        <w:ind w:left="3740" w:hanging="420"/>
      </w:pPr>
    </w:lvl>
    <w:lvl w:ilvl="7" w:tentative="1">
      <w:start w:val="1"/>
      <w:numFmt w:val="lowerLetter"/>
      <w:lvlText w:val="%8)"/>
      <w:lvlJc w:val="left"/>
      <w:pPr>
        <w:ind w:left="4160" w:hanging="420"/>
      </w:pPr>
    </w:lvl>
    <w:lvl w:ilvl="8" w:tentative="1">
      <w:start w:val="1"/>
      <w:numFmt w:val="lowerRoman"/>
      <w:lvlText w:val="%9."/>
      <w:lvlJc w:val="right"/>
      <w:pPr>
        <w:ind w:left="4580" w:hanging="420"/>
      </w:pPr>
    </w:lvl>
  </w:abstractNum>
  <w:abstractNum w:abstractNumId="3">
    <w:nsid w:val="36023204"/>
    <w:multiLevelType w:val="multilevel"/>
    <w:tmpl w:val="36023204"/>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4C9A6287"/>
    <w:multiLevelType w:val="multilevel"/>
    <w:tmpl w:val="4C9A6287"/>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4"/>
  </w:num>
  <w:num w:numId="3">
    <w:abstractNumId w:val="5"/>
  </w:num>
  <w:num w:numId="4">
    <w:abstractNumId w:val="6"/>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revisionView w:markup="0"/>
  <w:trackRevisions/>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6146"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B4574"/>
    <w:rsid w:val="0005676F"/>
    <w:rsid w:val="00080D18"/>
    <w:rsid w:val="000B2ADD"/>
    <w:rsid w:val="00124BBD"/>
    <w:rsid w:val="001627ED"/>
    <w:rsid w:val="001F034A"/>
    <w:rsid w:val="00265D90"/>
    <w:rsid w:val="00286344"/>
    <w:rsid w:val="002F515A"/>
    <w:rsid w:val="00304C4D"/>
    <w:rsid w:val="00346CD0"/>
    <w:rsid w:val="00387658"/>
    <w:rsid w:val="003F30FC"/>
    <w:rsid w:val="004B4574"/>
    <w:rsid w:val="00566B85"/>
    <w:rsid w:val="005A2670"/>
    <w:rsid w:val="005D3570"/>
    <w:rsid w:val="006905B7"/>
    <w:rsid w:val="006D41EE"/>
    <w:rsid w:val="007E4880"/>
    <w:rsid w:val="00813853"/>
    <w:rsid w:val="00955EA8"/>
    <w:rsid w:val="0098663A"/>
    <w:rsid w:val="00A807C4"/>
    <w:rsid w:val="00AC3F2D"/>
    <w:rsid w:val="00BD4EF8"/>
    <w:rsid w:val="00CD3572"/>
    <w:rsid w:val="00D2281C"/>
    <w:rsid w:val="00EE4927"/>
    <w:rsid w:val="00FA0AE4"/>
    <w:rsid w:val="00FE142F"/>
    <w:rsid w:val="00FE1D5C"/>
    <w:rsid w:val="00FF317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574"/>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4B4574"/>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4B4574"/>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4B4574"/>
    <w:pPr>
      <w:ind w:firstLineChars="200" w:firstLine="420"/>
    </w:pPr>
  </w:style>
  <w:style w:type="paragraph" w:customStyle="1" w:styleId="1CharCharChar">
    <w:name w:val="正文1 Char Char Char"/>
    <w:basedOn w:val="a"/>
    <w:rsid w:val="004B4574"/>
    <w:pPr>
      <w:widowControl/>
      <w:spacing w:line="360" w:lineRule="auto"/>
      <w:ind w:firstLineChars="200" w:firstLine="200"/>
      <w:jc w:val="left"/>
    </w:pPr>
    <w:rPr>
      <w:rFonts w:ascii="宋体" w:hAnsi="宋体" w:cs="宋体"/>
      <w:kern w:val="0"/>
      <w:sz w:val="24"/>
      <w:szCs w:val="24"/>
    </w:rPr>
  </w:style>
  <w:style w:type="character" w:customStyle="1" w:styleId="Char0">
    <w:name w:val="页眉 Char"/>
    <w:basedOn w:val="a0"/>
    <w:link w:val="a4"/>
    <w:uiPriority w:val="99"/>
    <w:semiHidden/>
    <w:rsid w:val="004B4574"/>
    <w:rPr>
      <w:sz w:val="18"/>
      <w:szCs w:val="18"/>
    </w:rPr>
  </w:style>
  <w:style w:type="character" w:customStyle="1" w:styleId="Char">
    <w:name w:val="页脚 Char"/>
    <w:basedOn w:val="a0"/>
    <w:link w:val="a3"/>
    <w:uiPriority w:val="99"/>
    <w:semiHidden/>
    <w:rsid w:val="004B4574"/>
    <w:rPr>
      <w:sz w:val="18"/>
      <w:szCs w:val="18"/>
    </w:rPr>
  </w:style>
  <w:style w:type="paragraph" w:styleId="a5">
    <w:name w:val="Balloon Text"/>
    <w:basedOn w:val="a"/>
    <w:link w:val="Char1"/>
    <w:semiHidden/>
    <w:unhideWhenUsed/>
    <w:rsid w:val="003F30FC"/>
    <w:rPr>
      <w:sz w:val="18"/>
      <w:szCs w:val="18"/>
    </w:rPr>
  </w:style>
  <w:style w:type="character" w:customStyle="1" w:styleId="Char1">
    <w:name w:val="批注框文本 Char"/>
    <w:basedOn w:val="a0"/>
    <w:link w:val="a5"/>
    <w:semiHidden/>
    <w:rsid w:val="003F30FC"/>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8FF806-7948-40ED-AE49-B3DD515A9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12</Pages>
  <Words>864</Words>
  <Characters>4925</Characters>
  <Application>Microsoft Office Word</Application>
  <DocSecurity>0</DocSecurity>
  <Lines>41</Lines>
  <Paragraphs>11</Paragraphs>
  <ScaleCrop>false</ScaleCrop>
  <Company/>
  <LinksUpToDate>false</LinksUpToDate>
  <CharactersWithSpaces>5778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Administrator</cp:lastModifiedBy>
  <cp:revision>30</cp:revision>
  <cp:lastPrinted>2021-02-19T02:13:00Z</cp:lastPrinted>
  <dcterms:created xsi:type="dcterms:W3CDTF">2017-02-03T07:31:00Z</dcterms:created>
  <dcterms:modified xsi:type="dcterms:W3CDTF">2021-02-19T09:35:00Z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